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left" w:leader="none" w:pos="6946"/>
        </w:tabs>
        <w:spacing w:line="240" w:lineRule="auto"/>
        <w:ind w:left="0" w:right="-142" w:hanging="2"/>
        <w:jc w:val="center"/>
        <w:rPr>
          <w:rFonts w:ascii="Calibri" w:cs="Calibri" w:eastAsia="Calibri" w:hAnsi="Calibri"/>
          <w:b w:val="1"/>
          <w:color w:val="00000a"/>
        </w:rPr>
      </w:pPr>
      <w:r w:rsidDel="00000000" w:rsidR="00000000" w:rsidRPr="00000000">
        <w:rPr>
          <w:rFonts w:ascii="Calibri" w:cs="Calibri" w:eastAsia="Calibri" w:hAnsi="Calibri"/>
          <w:b w:val="1"/>
          <w:color w:val="00000a"/>
          <w:rtl w:val="0"/>
        </w:rPr>
        <w:t xml:space="preserve">SPECYFIKACJA TECHNICZNA WYKONANIA I ODBIORU ROBÓT</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6946"/>
        </w:tabs>
        <w:spacing w:line="240" w:lineRule="auto"/>
        <w:ind w:left="0" w:right="-142" w:hanging="2"/>
        <w:jc w:val="center"/>
        <w:rPr>
          <w:rFonts w:ascii="Calibri" w:cs="Calibri" w:eastAsia="Calibri" w:hAnsi="Calibri"/>
          <w:b w:val="1"/>
          <w:color w:val="808080"/>
        </w:rPr>
      </w:pPr>
      <w:r w:rsidDel="00000000" w:rsidR="00000000" w:rsidRPr="00000000">
        <w:rPr>
          <w:rFonts w:ascii="Calibri" w:cs="Calibri" w:eastAsia="Calibri" w:hAnsi="Calibri"/>
          <w:b w:val="1"/>
          <w:color w:val="00000a"/>
          <w:rtl w:val="0"/>
        </w:rPr>
        <w:t xml:space="preserve">BUDOWLANYCH</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6946"/>
        </w:tabs>
        <w:spacing w:line="240" w:lineRule="auto"/>
        <w:ind w:left="0" w:hanging="2"/>
        <w:jc w:val="center"/>
        <w:rPr>
          <w:rFonts w:ascii="Calibri" w:cs="Calibri" w:eastAsia="Calibri" w:hAnsi="Calibri"/>
          <w:color w:val="ff0000"/>
        </w:rPr>
      </w:pPr>
      <w:r w:rsidDel="00000000" w:rsidR="00000000" w:rsidRPr="00000000">
        <w:rPr>
          <w:rFonts w:ascii="Calibri" w:cs="Calibri" w:eastAsia="Calibri" w:hAnsi="Calibri"/>
          <w:b w:val="1"/>
          <w:color w:val="000000"/>
          <w:rtl w:val="0"/>
        </w:rPr>
        <w:t xml:space="preserve">TOM V</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6946"/>
        </w:tabs>
        <w:spacing w:line="240" w:lineRule="auto"/>
        <w:ind w:left="0" w:hanging="2"/>
        <w:jc w:val="center"/>
        <w:rPr>
          <w:rFonts w:ascii="Calibri" w:cs="Calibri" w:eastAsia="Calibri" w:hAnsi="Calibri"/>
          <w:color w:val="ff0000"/>
        </w:rPr>
      </w:pPr>
      <w:r w:rsidDel="00000000" w:rsidR="00000000" w:rsidRPr="00000000">
        <w:rPr>
          <w:rFonts w:ascii="Calibri" w:cs="Calibri" w:eastAsia="Calibri" w:hAnsi="Calibri"/>
          <w:b w:val="1"/>
          <w:color w:val="000000"/>
          <w:rtl w:val="0"/>
        </w:rPr>
        <w:t xml:space="preserve">Roboty drogowe i rozbiórkowe</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ff0000"/>
        </w:rPr>
      </w:pPr>
      <w:r w:rsidDel="00000000" w:rsidR="00000000" w:rsidRPr="00000000">
        <w:rPr>
          <w:rtl w:val="0"/>
        </w:rPr>
      </w:r>
    </w:p>
    <w:p w:rsidR="00000000" w:rsidDel="00000000" w:rsidP="00000000" w:rsidRDefault="00000000" w:rsidRPr="00000000" w14:paraId="0000000A">
      <w:pPr>
        <w:spacing w:line="276" w:lineRule="auto"/>
        <w:ind w:left="1" w:hanging="3"/>
        <w:rPr>
          <w:rFonts w:ascii="Calibri" w:cs="Calibri" w:eastAsia="Calibri" w:hAnsi="Calibri"/>
          <w:sz w:val="26"/>
          <w:szCs w:val="26"/>
        </w:rPr>
      </w:pPr>
      <w:r w:rsidDel="00000000" w:rsidR="00000000" w:rsidRPr="00000000">
        <w:rPr>
          <w:rFonts w:ascii="Calibri" w:cs="Calibri" w:eastAsia="Calibri" w:hAnsi="Calibri"/>
          <w:b w:val="1"/>
          <w:sz w:val="28"/>
          <w:szCs w:val="28"/>
          <w:rtl w:val="0"/>
        </w:rPr>
        <w:t xml:space="preserve">Przedmiot zamówienia:</w:t>
      </w:r>
      <w:r w:rsidDel="00000000" w:rsidR="00000000" w:rsidRPr="00000000">
        <w:rPr>
          <w:rtl w:val="0"/>
        </w:rPr>
      </w:r>
    </w:p>
    <w:p w:rsidR="00000000" w:rsidDel="00000000" w:rsidP="00000000" w:rsidRDefault="00000000" w:rsidRPr="00000000" w14:paraId="0000000B">
      <w:pPr>
        <w:spacing w:line="276" w:lineRule="auto"/>
        <w:ind w:left="0" w:hanging="2"/>
        <w:rPr>
          <w:rFonts w:ascii="Calibri" w:cs="Calibri" w:eastAsia="Calibri" w:hAnsi="Calibri"/>
          <w:shd w:fill="ff9900" w:val="clear"/>
        </w:rPr>
      </w:pPr>
      <w:r w:rsidDel="00000000" w:rsidR="00000000" w:rsidRPr="00000000">
        <w:rPr>
          <w:rtl w:val="0"/>
        </w:rPr>
      </w:r>
    </w:p>
    <w:p w:rsidR="00000000" w:rsidDel="00000000" w:rsidP="00000000" w:rsidRDefault="00000000" w:rsidRPr="00000000" w14:paraId="0000000C">
      <w:pPr>
        <w:spacing w:line="276" w:lineRule="auto"/>
        <w:ind w:left="0" w:hanging="2"/>
        <w:jc w:val="both"/>
        <w:rPr>
          <w:rFonts w:ascii="Calibri" w:cs="Calibri" w:eastAsia="Calibri" w:hAnsi="Calibri"/>
          <w:vertAlign w:val="superscript"/>
        </w:rPr>
      </w:pPr>
      <w:r w:rsidDel="00000000" w:rsidR="00000000" w:rsidRPr="00000000">
        <w:rPr>
          <w:rFonts w:ascii="Calibri" w:cs="Calibri" w:eastAsia="Calibri" w:hAnsi="Calibri"/>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rtl w:val="0"/>
        </w:rPr>
        <w:t xml:space="preserve"> “Likwidacja węzła grupowego Schroegera i budowa węzłów indywidualnych przy ul. Schroegera 89 i 91 oraz przyłączy sieci ciepłowniczych”.</w:t>
      </w:r>
      <w:r w:rsidDel="00000000" w:rsidR="00000000" w:rsidRPr="00000000">
        <w:rPr>
          <w:rFonts w:ascii="Calibri" w:cs="Calibri" w:eastAsia="Calibri" w:hAnsi="Calibri"/>
          <w:vertAlign w:val="superscript"/>
          <w:rtl w:val="0"/>
        </w:rPr>
        <w:t xml:space="preserve">     </w:t>
      </w:r>
      <w:r w:rsidDel="00000000" w:rsidR="00000000" w:rsidRPr="00000000">
        <w:rPr>
          <w:rFonts w:ascii="Calibri" w:cs="Calibri" w:eastAsia="Calibri" w:hAnsi="Calibri"/>
          <w:vertAlign w:val="superscript"/>
          <w:rtl w:val="0"/>
        </w:rPr>
        <w:t xml:space="preserve">                                           </w:t>
      </w:r>
    </w:p>
    <w:p w:rsidR="00000000" w:rsidDel="00000000" w:rsidP="00000000" w:rsidRDefault="00000000" w:rsidRPr="00000000" w14:paraId="0000000D">
      <w:pPr>
        <w:spacing w:line="276" w:lineRule="auto"/>
        <w:ind w:left="0" w:hanging="2"/>
        <w:jc w:val="both"/>
        <w:rPr>
          <w:rFonts w:ascii="Calibri" w:cs="Calibri" w:eastAsia="Calibri" w:hAnsi="Calibri"/>
          <w:color w:val="000000"/>
        </w:rPr>
      </w:pPr>
      <w:r w:rsidDel="00000000" w:rsidR="00000000" w:rsidRPr="00000000">
        <w:rPr>
          <w:rFonts w:ascii="Calibri" w:cs="Calibri" w:eastAsia="Calibri" w:hAnsi="Calibri"/>
          <w:color w:val="000000"/>
          <w:rtl w:val="0"/>
        </w:rPr>
        <w:t xml:space="preserve">polegająca na wykonaniu robót budowlanych, zgodnie z załączoną do części III SWZ dokumentacją projektową i formalnoprawną.</w:t>
      </w:r>
    </w:p>
    <w:p w:rsidR="00000000" w:rsidDel="00000000" w:rsidP="00000000" w:rsidRDefault="00000000" w:rsidRPr="00000000" w14:paraId="0000000E">
      <w:pPr>
        <w:spacing w:line="276" w:lineRule="auto"/>
        <w:ind w:left="0" w:hanging="2"/>
        <w:jc w:val="both"/>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10">
      <w:pPr>
        <w:spacing w:line="276" w:lineRule="auto"/>
        <w:ind w:left="1" w:hanging="3"/>
        <w:jc w:val="both"/>
        <w:rPr>
          <w:rFonts w:ascii="Calibri" w:cs="Calibri" w:eastAsia="Calibri" w:hAnsi="Calibri"/>
          <w:b w:val="1"/>
          <w:color w:val="000000"/>
          <w:sz w:val="28"/>
          <w:szCs w:val="28"/>
        </w:rPr>
      </w:pPr>
      <w:r w:rsidDel="00000000" w:rsidR="00000000" w:rsidRPr="00000000">
        <w:rPr>
          <w:rFonts w:ascii="Calibri" w:cs="Calibri" w:eastAsia="Calibri" w:hAnsi="Calibri"/>
          <w:b w:val="1"/>
          <w:color w:val="000000"/>
          <w:sz w:val="28"/>
          <w:szCs w:val="28"/>
          <w:rtl w:val="0"/>
        </w:rPr>
        <w:t xml:space="preserve">W ramach projektu: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line="276" w:lineRule="auto"/>
        <w:ind w:left="0" w:hanging="2"/>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Modernizacja systemu ciepłowniczego na terenie m. st. Warszawy w celu poprawy efektywności energetycznej na lata 2025-2029 - Etap I </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left" w:leader="none" w:pos="6946"/>
        </w:tabs>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6946"/>
        </w:tabs>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tabs>
          <w:tab w:val="left" w:leader="none" w:pos="6946"/>
        </w:tabs>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left" w:leader="none" w:pos="6946"/>
        </w:tabs>
        <w:spacing w:line="240" w:lineRule="auto"/>
        <w:ind w:left="0" w:hanging="2"/>
        <w:rPr>
          <w:rFonts w:ascii="Calibri" w:cs="Calibri" w:eastAsia="Calibri" w:hAnsi="Calibri"/>
          <w:color w:val="ff0000"/>
          <w:sz w:val="22"/>
          <w:szCs w:val="22"/>
        </w:rPr>
      </w:pPr>
      <w:r w:rsidDel="00000000" w:rsidR="00000000" w:rsidRPr="00000000">
        <w:rPr>
          <w:rtl w:val="0"/>
        </w:rPr>
      </w:r>
    </w:p>
    <w:p w:rsidR="00000000" w:rsidDel="00000000" w:rsidP="00000000" w:rsidRDefault="00000000" w:rsidRPr="00000000" w14:paraId="00000017">
      <w:pPr>
        <w:keepNext w:val="1"/>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br w:type="page"/>
      </w:r>
      <w:r w:rsidDel="00000000" w:rsidR="00000000" w:rsidRPr="00000000">
        <w:rPr>
          <w:rFonts w:ascii="Calibri" w:cs="Calibri" w:eastAsia="Calibri" w:hAnsi="Calibri"/>
          <w:b w:val="1"/>
          <w:color w:val="000000"/>
          <w:sz w:val="22"/>
          <w:szCs w:val="22"/>
          <w:rtl w:val="0"/>
        </w:rPr>
        <w:t xml:space="preserve">Spis treści:</w:t>
      </w:r>
    </w:p>
    <w:p w:rsidR="00000000" w:rsidDel="00000000" w:rsidP="00000000" w:rsidRDefault="00000000" w:rsidRPr="00000000" w14:paraId="00000018">
      <w:pPr>
        <w:keepNext w:val="1"/>
        <w:pBdr>
          <w:top w:space="0" w:sz="0" w:val="nil"/>
          <w:left w:space="0" w:sz="0" w:val="nil"/>
          <w:bottom w:space="0" w:sz="0" w:val="nil"/>
          <w:right w:space="0" w:sz="0" w:val="nil"/>
          <w:between w:space="0" w:sz="0" w:val="nil"/>
        </w:pBdr>
        <w:spacing w:after="120" w:before="240" w:line="240" w:lineRule="auto"/>
        <w:ind w:left="0" w:hanging="2"/>
        <w:rPr>
          <w:rFonts w:ascii="Calibri" w:cs="Calibri" w:eastAsia="Calibri" w:hAnsi="Calibri"/>
          <w:b w:val="1"/>
          <w:color w:val="000000"/>
          <w:sz w:val="22"/>
          <w:szCs w:val="22"/>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begin"/>
            <w:instrText xml:space="preserve"> TOC \h \u \z \t "Heading 1,1,Heading 2,2,Heading 3,3,"</w:instrText>
            <w:fldChar w:fldCharType="separate"/>
          </w:r>
          <w:r w:rsidDel="00000000" w:rsidR="00000000" w:rsidRPr="00000000">
            <w:rPr>
              <w:rFonts w:ascii="Calibri" w:cs="Calibri" w:eastAsia="Calibri" w:hAnsi="Calibri"/>
              <w:color w:val="000000"/>
              <w:sz w:val="22"/>
              <w:szCs w:val="22"/>
              <w:rtl w:val="0"/>
            </w:rPr>
            <w:t xml:space="preserve">1.</w:t>
            <w:tab/>
            <w:t xml:space="preserve">WSTĘP</w:t>
            <w:tab/>
          </w:r>
          <w:r w:rsidDel="00000000" w:rsidR="00000000" w:rsidRPr="00000000">
            <w:fldChar w:fldCharType="begin"/>
            <w:instrText xml:space="preserve"> HYPERLINK \l "_heading=h.gjdgxs" </w:instrText>
            <w:fldChar w:fldCharType="separate"/>
          </w:r>
          <w:r w:rsidDel="00000000" w:rsidR="00000000" w:rsidRPr="00000000">
            <w:rPr>
              <w:rFonts w:ascii="Calibri" w:cs="Calibri" w:eastAsia="Calibri" w:hAnsi="Calibri"/>
              <w:color w:val="000000"/>
              <w:sz w:val="22"/>
              <w:szCs w:val="22"/>
              <w:rtl w:val="0"/>
            </w:rPr>
            <w:t xml:space="preserve">3</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2.</w:t>
            <w:tab/>
            <w:t xml:space="preserve">MATERIAŁY</w:t>
            <w:tab/>
          </w:r>
          <w:r w:rsidDel="00000000" w:rsidR="00000000" w:rsidRPr="00000000">
            <w:fldChar w:fldCharType="begin"/>
            <w:instrText xml:space="preserve"> HYPERLINK \l "_heading=h.2s8eyo1" </w:instrText>
            <w:fldChar w:fldCharType="separate"/>
          </w:r>
          <w:r w:rsidDel="00000000" w:rsidR="00000000" w:rsidRPr="00000000">
            <w:rPr>
              <w:rFonts w:ascii="Calibri" w:cs="Calibri" w:eastAsia="Calibri" w:hAnsi="Calibri"/>
              <w:color w:val="000000"/>
              <w:sz w:val="22"/>
              <w:szCs w:val="22"/>
              <w:rtl w:val="0"/>
            </w:rPr>
            <w:t xml:space="preserve">6</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3.</w:t>
            <w:tab/>
            <w:t xml:space="preserve">WYMAGANIA DOTYCZĄCE SPRZĘTU I MASZYN</w:t>
            <w:tab/>
          </w:r>
          <w:r w:rsidDel="00000000" w:rsidR="00000000" w:rsidRPr="00000000">
            <w:fldChar w:fldCharType="begin"/>
            <w:instrText xml:space="preserve"> HYPERLINK \l "_heading=h.z337ya" </w:instrText>
            <w:fldChar w:fldCharType="separate"/>
          </w:r>
          <w:r w:rsidDel="00000000" w:rsidR="00000000" w:rsidRPr="00000000">
            <w:rPr>
              <w:rFonts w:ascii="Calibri" w:cs="Calibri" w:eastAsia="Calibri" w:hAnsi="Calibri"/>
              <w:color w:val="000000"/>
              <w:sz w:val="22"/>
              <w:szCs w:val="22"/>
              <w:rtl w:val="0"/>
            </w:rPr>
            <w:t xml:space="preserve">8</w:t>
          </w:r>
        </w:p>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4.</w:t>
            <w:tab/>
            <w:t xml:space="preserve">WYMAGANIA DOTYCZĄCE ŚRODKÓW TRANSPORTU</w:t>
            <w:tab/>
          </w:r>
          <w:r w:rsidDel="00000000" w:rsidR="00000000" w:rsidRPr="00000000">
            <w:fldChar w:fldCharType="begin"/>
            <w:instrText xml:space="preserve"> HYPERLINK \l "_heading=h.3j2qqm3" </w:instrText>
            <w:fldChar w:fldCharType="separate"/>
          </w:r>
          <w:r w:rsidDel="00000000" w:rsidR="00000000" w:rsidRPr="00000000">
            <w:rPr>
              <w:rFonts w:ascii="Calibri" w:cs="Calibri" w:eastAsia="Calibri" w:hAnsi="Calibri"/>
              <w:color w:val="000000"/>
              <w:sz w:val="22"/>
              <w:szCs w:val="22"/>
              <w:rtl w:val="0"/>
            </w:rPr>
            <w:t xml:space="preserve">9</w:t>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5.</w:t>
            <w:tab/>
            <w:t xml:space="preserve">WYMAGANIA DOTYCZĄCE WYKONANIA I ODBIORU ROBÓT BUDOWLANYCH</w:t>
            <w:tab/>
          </w:r>
          <w:r w:rsidDel="00000000" w:rsidR="00000000" w:rsidRPr="00000000">
            <w:fldChar w:fldCharType="begin"/>
            <w:instrText xml:space="preserve"> HYPERLINK \l "_heading=h.nmf14n" </w:instrText>
            <w:fldChar w:fldCharType="separate"/>
          </w:r>
          <w:r w:rsidDel="00000000" w:rsidR="00000000" w:rsidRPr="00000000">
            <w:rPr>
              <w:rFonts w:ascii="Calibri" w:cs="Calibri" w:eastAsia="Calibri" w:hAnsi="Calibri"/>
              <w:color w:val="000000"/>
              <w:sz w:val="22"/>
              <w:szCs w:val="22"/>
              <w:rtl w:val="0"/>
            </w:rPr>
            <w:t xml:space="preserve">10</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6.</w:t>
            <w:tab/>
            <w:t xml:space="preserve">KONTROLA JAKOŚCI, ODBIÓR WYROBÓW I ROBÓT BUDOWLANYCH</w:t>
            <w:tab/>
          </w:r>
          <w:r w:rsidDel="00000000" w:rsidR="00000000" w:rsidRPr="00000000">
            <w:fldChar w:fldCharType="begin"/>
            <w:instrText xml:space="preserve"> HYPERLINK \l "_heading=h.2p2csry" </w:instrText>
            <w:fldChar w:fldCharType="separate"/>
          </w:r>
          <w:r w:rsidDel="00000000" w:rsidR="00000000" w:rsidRPr="00000000">
            <w:rPr>
              <w:rFonts w:ascii="Calibri" w:cs="Calibri" w:eastAsia="Calibri" w:hAnsi="Calibri"/>
              <w:color w:val="000000"/>
              <w:sz w:val="22"/>
              <w:szCs w:val="22"/>
              <w:rtl w:val="0"/>
            </w:rPr>
            <w:t xml:space="preserve">17</w:t>
          </w:r>
        </w:p>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7.</w:t>
            <w:tab/>
            <w:t xml:space="preserve">OPIS SPOSOBU ODBIORU ROBÓT BUDOWLANYCH</w:t>
            <w:tab/>
          </w:r>
          <w:r w:rsidDel="00000000" w:rsidR="00000000" w:rsidRPr="00000000">
            <w:fldChar w:fldCharType="begin"/>
            <w:instrText xml:space="preserve"> HYPERLINK \l "_heading=h.37m2jsg" </w:instrText>
            <w:fldChar w:fldCharType="separate"/>
          </w:r>
          <w:r w:rsidDel="00000000" w:rsidR="00000000" w:rsidRPr="00000000">
            <w:rPr>
              <w:rFonts w:ascii="Calibri" w:cs="Calibri" w:eastAsia="Calibri" w:hAnsi="Calibri"/>
              <w:color w:val="000000"/>
              <w:sz w:val="22"/>
              <w:szCs w:val="22"/>
              <w:rtl w:val="0"/>
            </w:rPr>
            <w:t xml:space="preserve">20</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8.</w:t>
            <w:tab/>
            <w:t xml:space="preserve">PODSTAWY PŁATNOŚCI</w:t>
            <w:tab/>
          </w:r>
          <w:r w:rsidDel="00000000" w:rsidR="00000000" w:rsidRPr="00000000">
            <w:fldChar w:fldCharType="begin"/>
            <w:instrText xml:space="preserve"> HYPERLINK \l "_heading=h.2u6wntf" </w:instrText>
            <w:fldChar w:fldCharType="separate"/>
          </w:r>
          <w:r w:rsidDel="00000000" w:rsidR="00000000" w:rsidRPr="00000000">
            <w:rPr>
              <w:rFonts w:ascii="Calibri" w:cs="Calibri" w:eastAsia="Calibri" w:hAnsi="Calibri"/>
              <w:color w:val="000000"/>
              <w:sz w:val="22"/>
              <w:szCs w:val="22"/>
              <w:rtl w:val="0"/>
            </w:rPr>
            <w:t xml:space="preserve">20</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left" w:leader="none" w:pos="567"/>
              <w:tab w:val="right" w:leader="none" w:pos="9639"/>
            </w:tabs>
            <w:spacing w:line="240" w:lineRule="auto"/>
            <w:ind w:left="0" w:hanging="2"/>
            <w:rPr>
              <w:rFonts w:ascii="Calibri" w:cs="Calibri" w:eastAsia="Calibri" w:hAnsi="Calibri"/>
              <w:color w:val="000000"/>
              <w:sz w:val="22"/>
              <w:szCs w:val="22"/>
            </w:rPr>
          </w:pPr>
          <w:r w:rsidDel="00000000" w:rsidR="00000000" w:rsidRPr="00000000">
            <w:fldChar w:fldCharType="end"/>
          </w:r>
          <w:r w:rsidDel="00000000" w:rsidR="00000000" w:rsidRPr="00000000">
            <w:rPr>
              <w:rFonts w:ascii="Calibri" w:cs="Calibri" w:eastAsia="Calibri" w:hAnsi="Calibri"/>
              <w:color w:val="000000"/>
              <w:sz w:val="22"/>
              <w:szCs w:val="22"/>
              <w:rtl w:val="0"/>
            </w:rPr>
            <w:t xml:space="preserve">9.</w:t>
            <w:tab/>
            <w:t xml:space="preserve">DOKUMENTY ODNIESIENIA</w:t>
            <w:tab/>
          </w:r>
          <w:r w:rsidDel="00000000" w:rsidR="00000000" w:rsidRPr="00000000">
            <w:fldChar w:fldCharType="begin"/>
            <w:instrText xml:space="preserve"> PAGEREF _heading=h.19c6y18 \h </w:instrText>
            <w:fldChar w:fldCharType="separate"/>
          </w:r>
          <w:r w:rsidDel="00000000" w:rsidR="00000000" w:rsidRPr="00000000">
            <w:rPr>
              <w:rFonts w:ascii="Calibri" w:cs="Calibri" w:eastAsia="Calibri" w:hAnsi="Calibri"/>
              <w:color w:val="000000"/>
              <w:sz w:val="22"/>
              <w:szCs w:val="22"/>
              <w:rtl w:val="0"/>
            </w:rPr>
            <w:t xml:space="preserve">20</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right" w:leader="none" w:pos="8532"/>
          <w:tab w:val="left" w:leader="none" w:pos="851"/>
          <w:tab w:val="right" w:leader="none" w:pos="8815"/>
          <w:tab w:val="right" w:leader="none" w:pos="9639"/>
        </w:tabs>
        <w:spacing w:line="276"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leader="none" w:pos="6946"/>
          <w:tab w:val="left" w:leader="none" w:pos="8460"/>
        </w:tabs>
        <w:spacing w:line="240" w:lineRule="auto"/>
        <w:ind w:left="0" w:right="-2"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gjdgxs" w:id="0"/>
      <w:bookmarkEnd w:id="0"/>
      <w:r w:rsidDel="00000000" w:rsidR="00000000" w:rsidRPr="00000000">
        <w:rPr>
          <w:rtl w:val="0"/>
        </w:rPr>
      </w:r>
    </w:p>
    <w:p w:rsidR="00000000" w:rsidDel="00000000" w:rsidP="00000000" w:rsidRDefault="00000000" w:rsidRPr="00000000" w14:paraId="00000029">
      <w:pPr>
        <w:keepNext w:val="1"/>
        <w:numPr>
          <w:ilvl w:val="0"/>
          <w:numId w:val="27"/>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sz w:val="22"/>
          <w:szCs w:val="22"/>
        </w:rPr>
      </w:pPr>
      <w:r w:rsidDel="00000000" w:rsidR="00000000" w:rsidRPr="00000000">
        <w:br w:type="page"/>
      </w:r>
      <w:r w:rsidDel="00000000" w:rsidR="00000000" w:rsidRPr="00000000">
        <w:rPr>
          <w:rFonts w:ascii="Calibri" w:cs="Calibri" w:eastAsia="Calibri" w:hAnsi="Calibri"/>
          <w:b w:val="1"/>
          <w:color w:val="000000"/>
          <w:rtl w:val="0"/>
        </w:rPr>
        <w:t xml:space="preserve">WSTĘP</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B">
      <w:pPr>
        <w:keepNext w:val="1"/>
        <w:numPr>
          <w:ilvl w:val="1"/>
          <w:numId w:val="36"/>
        </w:numPr>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color w:val="000000"/>
          <w:sz w:val="22"/>
          <w:szCs w:val="22"/>
        </w:rPr>
      </w:pPr>
      <w:bookmarkStart w:colFirst="0" w:colLast="0" w:name="_heading=h.30j0zll" w:id="1"/>
      <w:bookmarkEnd w:id="1"/>
      <w:r w:rsidDel="00000000" w:rsidR="00000000" w:rsidRPr="00000000">
        <w:rPr>
          <w:rFonts w:ascii="Calibri" w:cs="Calibri" w:eastAsia="Calibri" w:hAnsi="Calibri"/>
          <w:color w:val="000000"/>
          <w:sz w:val="22"/>
          <w:szCs w:val="22"/>
          <w:rtl w:val="0"/>
        </w:rPr>
        <w:t xml:space="preserve"> </w:t>
        <w:tab/>
      </w:r>
      <w:r w:rsidDel="00000000" w:rsidR="00000000" w:rsidRPr="00000000">
        <w:rPr>
          <w:rFonts w:ascii="Calibri" w:cs="Calibri" w:eastAsia="Calibri" w:hAnsi="Calibri"/>
          <w:b w:val="1"/>
          <w:color w:val="000000"/>
          <w:sz w:val="22"/>
          <w:szCs w:val="22"/>
          <w:rtl w:val="0"/>
        </w:rPr>
        <w:t xml:space="preserve">Nazwa nadana zamówieniu przez Zamawiającego</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Roboty budowlane </w:t>
      </w:r>
      <w:r w:rsidDel="00000000" w:rsidR="00000000" w:rsidRPr="00000000">
        <w:rPr>
          <w:rFonts w:ascii="Calibri" w:cs="Calibri" w:eastAsia="Calibri" w:hAnsi="Calibri"/>
          <w:sz w:val="22"/>
          <w:szCs w:val="22"/>
          <w:rtl w:val="0"/>
        </w:rPr>
        <w:t xml:space="preserve">na potrzeby:</w:t>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E">
      <w:pPr>
        <w:spacing w:line="276" w:lineRule="auto"/>
        <w:ind w:left="0" w:hanging="2"/>
        <w:jc w:val="both"/>
        <w:rPr>
          <w:rFonts w:ascii="Calibri" w:cs="Calibri" w:eastAsia="Calibri" w:hAnsi="Calibri"/>
          <w:sz w:val="22"/>
          <w:szCs w:val="22"/>
          <w:vertAlign w:val="superscript"/>
        </w:rPr>
      </w:pPr>
      <w:r w:rsidDel="00000000" w:rsidR="00000000" w:rsidRPr="00000000">
        <w:rPr>
          <w:rFonts w:ascii="Calibri" w:cs="Calibri" w:eastAsia="Calibri" w:hAnsi="Calibri"/>
          <w:sz w:val="22"/>
          <w:szCs w:val="22"/>
          <w:rtl w:val="0"/>
        </w:rPr>
        <w:t xml:space="preserve">Budowa oraz przebudowa osiedlowej sieci ciepłowniczej wraz z budową przyłączy do budynków przy ul. Schroegera 89 i 91 dla inwestycji pod nazwą</w:t>
      </w:r>
      <w:r w:rsidDel="00000000" w:rsidR="00000000" w:rsidRPr="00000000">
        <w:rPr>
          <w:rFonts w:ascii="Calibri" w:cs="Calibri" w:eastAsia="Calibri" w:hAnsi="Calibri"/>
          <w:b w:val="1"/>
          <w:sz w:val="22"/>
          <w:szCs w:val="22"/>
          <w:rtl w:val="0"/>
        </w:rPr>
        <w:t xml:space="preserve"> “Likwidacja węzła grupowego Schroegera i budowa węzłów indywidualnych przy ul. Schroegera 89 i 91 oraz przyłączy sieci ciepłowniczych”.</w:t>
      </w:r>
      <w:r w:rsidDel="00000000" w:rsidR="00000000" w:rsidRPr="00000000">
        <w:rPr>
          <w:rFonts w:ascii="Calibri" w:cs="Calibri" w:eastAsia="Calibri" w:hAnsi="Calibri"/>
          <w:sz w:val="22"/>
          <w:szCs w:val="22"/>
          <w:vertAlign w:val="superscript"/>
          <w:rtl w:val="0"/>
        </w:rPr>
        <w:t xml:space="preserve"> </w:t>
      </w:r>
      <w:r w:rsidDel="00000000" w:rsidR="00000000" w:rsidRPr="00000000">
        <w:rPr>
          <w:rFonts w:ascii="Calibri" w:cs="Calibri" w:eastAsia="Calibri" w:hAnsi="Calibri"/>
          <w:vertAlign w:val="superscript"/>
          <w:rtl w:val="0"/>
        </w:rPr>
        <w:t xml:space="preserve">    </w:t>
      </w:r>
      <w:r w:rsidDel="00000000" w:rsidR="00000000" w:rsidRPr="00000000">
        <w:rPr>
          <w:rFonts w:ascii="Calibri" w:cs="Calibri" w:eastAsia="Calibri" w:hAnsi="Calibri"/>
          <w:sz w:val="22"/>
          <w:szCs w:val="22"/>
          <w:vertAlign w:val="superscript"/>
          <w:rtl w:val="0"/>
        </w:rPr>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76" w:lineRule="auto"/>
        <w:ind w:left="0" w:hanging="2"/>
        <w:jc w:val="cente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30">
      <w:pPr>
        <w:keepNext w:val="1"/>
        <w:numPr>
          <w:ilvl w:val="1"/>
          <w:numId w:val="36"/>
        </w:numPr>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color w:val="000000"/>
          <w:sz w:val="22"/>
          <w:szCs w:val="22"/>
        </w:rPr>
      </w:pPr>
      <w:bookmarkStart w:colFirst="0" w:colLast="0" w:name="_heading=h.1fob9te" w:id="2"/>
      <w:bookmarkEnd w:id="2"/>
      <w:r w:rsidDel="00000000" w:rsidR="00000000" w:rsidRPr="00000000">
        <w:rPr>
          <w:rFonts w:ascii="Calibri" w:cs="Calibri" w:eastAsia="Calibri" w:hAnsi="Calibri"/>
          <w:b w:val="1"/>
          <w:color w:val="000000"/>
          <w:sz w:val="22"/>
          <w:szCs w:val="22"/>
          <w:rtl w:val="0"/>
        </w:rPr>
        <w:t xml:space="preserve"> Przedmiot i zakres robót budowlanych.</w:t>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t xml:space="preserve">Przedmiotem niniejszej specyfikacji technicznej są wymagania dotyczące wykonania i odbioru robót budowlanych związanych z robotami rozbiórkowymi i odtworzeniowymi nawierzchni chodników i jezdni na zadaniu wymienionym w pkt.1.1.</w:t>
      </w:r>
    </w:p>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związane z demontażem i odtworzeniem nawierzchni należy wykonywać zgodnie z załączonymi do dokumentacji projektowej decyzjami, uzgodnieniami z właścicielami terenu oraz projektem odtworzenia nawierzchni.</w:t>
      </w:r>
    </w:p>
    <w:p w:rsidR="00000000" w:rsidDel="00000000" w:rsidP="00000000" w:rsidRDefault="00000000" w:rsidRPr="00000000" w14:paraId="00000033">
      <w:pPr>
        <w:keepNext w:val="1"/>
        <w:pBdr>
          <w:top w:space="0" w:sz="0" w:val="nil"/>
          <w:left w:space="0" w:sz="0" w:val="nil"/>
          <w:bottom w:space="0" w:sz="0" w:val="nil"/>
          <w:right w:space="0" w:sz="0" w:val="nil"/>
          <w:between w:space="0" w:sz="0" w:val="nil"/>
        </w:pBdr>
        <w:spacing w:line="360" w:lineRule="auto"/>
        <w:ind w:left="0" w:right="-2"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4">
      <w:pPr>
        <w:keepNext w:val="1"/>
        <w:numPr>
          <w:ilvl w:val="0"/>
          <w:numId w:val="33"/>
        </w:numPr>
        <w:pBdr>
          <w:top w:space="0" w:sz="0" w:val="nil"/>
          <w:left w:space="0" w:sz="0" w:val="nil"/>
          <w:bottom w:space="0" w:sz="0" w:val="nil"/>
          <w:right w:space="0" w:sz="0" w:val="nil"/>
          <w:between w:space="0" w:sz="0" w:val="nil"/>
        </w:pBdr>
        <w:spacing w:line="360" w:lineRule="auto"/>
        <w:ind w:left="0" w:right="-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Roboty przygotowawcze:</w:t>
      </w:r>
      <w:r w:rsidDel="00000000" w:rsidR="00000000" w:rsidRPr="00000000">
        <w:rPr>
          <w:rtl w:val="0"/>
        </w:rPr>
      </w:r>
    </w:p>
    <w:p w:rsidR="00000000" w:rsidDel="00000000" w:rsidP="00000000" w:rsidRDefault="00000000" w:rsidRPr="00000000" w14:paraId="00000035">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Prace geodezyjne związane z wyznaczeniem zakresu robót i obiektu zgodnie  ze ST tom II,</w:t>
      </w:r>
    </w:p>
    <w:p w:rsidR="00000000" w:rsidDel="00000000" w:rsidP="00000000" w:rsidRDefault="00000000" w:rsidRPr="00000000" w14:paraId="00000036">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Organizacja zaplecza budowy,</w:t>
      </w:r>
    </w:p>
    <w:p w:rsidR="00000000" w:rsidDel="00000000" w:rsidP="00000000" w:rsidRDefault="00000000" w:rsidRPr="00000000" w14:paraId="00000037">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Wygrodzenie i zabezpieczenie terenu budowy,</w:t>
      </w:r>
    </w:p>
    <w:p w:rsidR="00000000" w:rsidDel="00000000" w:rsidP="00000000" w:rsidRDefault="00000000" w:rsidRPr="00000000" w14:paraId="00000038">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Zajęcie terenu dla prowadzenia robót,</w:t>
      </w:r>
    </w:p>
    <w:p w:rsidR="00000000" w:rsidDel="00000000" w:rsidP="00000000" w:rsidRDefault="00000000" w:rsidRPr="00000000" w14:paraId="00000039">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lub usunięcie istniejących urządzeń technicznych uzbrojenia terenu oraz roślinności i ewentualnych składowisk odpadów, rumowisk.</w:t>
      </w:r>
    </w:p>
    <w:p w:rsidR="00000000" w:rsidDel="00000000" w:rsidP="00000000" w:rsidRDefault="00000000" w:rsidRPr="00000000" w14:paraId="0000003A">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obiektów chronionych prawem.</w:t>
      </w:r>
    </w:p>
    <w:p w:rsidR="00000000" w:rsidDel="00000000" w:rsidP="00000000" w:rsidRDefault="00000000" w:rsidRPr="00000000" w14:paraId="0000003B">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Przejęcie i odprowadzenie z terenu robót wód opadowych i gruntowych.</w:t>
      </w:r>
    </w:p>
    <w:p w:rsidR="00000000" w:rsidDel="00000000" w:rsidP="00000000" w:rsidRDefault="00000000" w:rsidRPr="00000000" w14:paraId="0000003C">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zasilania w energię elektryczną i wodę oraz usuwanie ścieków i odpadów,</w:t>
      </w:r>
    </w:p>
    <w:p w:rsidR="00000000" w:rsidDel="00000000" w:rsidP="00000000" w:rsidRDefault="00000000" w:rsidRPr="00000000" w14:paraId="0000003D">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Oznakowanie robót prowadzonych w pasie drogowym.</w:t>
      </w:r>
    </w:p>
    <w:p w:rsidR="00000000" w:rsidDel="00000000" w:rsidP="00000000" w:rsidRDefault="00000000" w:rsidRPr="00000000" w14:paraId="0000003E">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Dostarczenie na teren budowy niezbędnych materiałów, urządzeń i sprzętu budowlanego.</w:t>
      </w:r>
    </w:p>
    <w:p w:rsidR="00000000" w:rsidDel="00000000" w:rsidP="00000000" w:rsidRDefault="00000000" w:rsidRPr="00000000" w14:paraId="0000003F">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Rozbiórka istniejących warstw nawierzchni chodników i jezdni,</w:t>
      </w:r>
    </w:p>
    <w:p w:rsidR="00000000" w:rsidDel="00000000" w:rsidP="00000000" w:rsidRDefault="00000000" w:rsidRPr="00000000" w14:paraId="00000040">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Sfotografowanie i sporządzenie dokumentacji istniejącego stanu nawierzchni,</w:t>
      </w:r>
    </w:p>
    <w:p w:rsidR="00000000" w:rsidDel="00000000" w:rsidP="00000000" w:rsidRDefault="00000000" w:rsidRPr="00000000" w14:paraId="00000041">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Ochronę robót, materiałów i urządzeń niezbędnych do realizacji zadania do dnia odbioru końcowego całości przedmiotu zamówienia,</w:t>
      </w:r>
    </w:p>
    <w:p w:rsidR="00000000" w:rsidDel="00000000" w:rsidP="00000000" w:rsidRDefault="00000000" w:rsidRPr="00000000" w14:paraId="00000042">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Zabezpieczenie drzew i krzewów w pasie frontu robót, na terenie zaplecza budowy i terenach przyległych </w:t>
      </w:r>
    </w:p>
    <w:p w:rsidR="00000000" w:rsidDel="00000000" w:rsidP="00000000" w:rsidRDefault="00000000" w:rsidRPr="00000000" w14:paraId="00000043">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Wywózkę infrastruktury towarzyszącej na złom i zwałkę oraz utylizację odpadów zgodnie z zapisami Ustawy o odpadach z dnia 14 grudnia 2012r.</w:t>
      </w:r>
    </w:p>
    <w:p w:rsidR="00000000" w:rsidDel="00000000" w:rsidP="00000000" w:rsidRDefault="00000000" w:rsidRPr="00000000" w14:paraId="00000044">
      <w:pPr>
        <w:numPr>
          <w:ilvl w:val="0"/>
          <w:numId w:val="2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Opracowanie planu bezpieczeństwa i ochrony zdrowia zgodnie z Rozporządzeniem Ministra Infrastruktury z dnia 23 czerwca 2003r. Dz.U.2003 nr 120 poz.1126,</w:t>
      </w:r>
    </w:p>
    <w:p w:rsidR="00000000" w:rsidDel="00000000" w:rsidP="00000000" w:rsidRDefault="00000000" w:rsidRPr="00000000" w14:paraId="00000045">
      <w:pPr>
        <w:keepNext w:val="1"/>
        <w:pBdr>
          <w:top w:space="0" w:sz="0" w:val="nil"/>
          <w:left w:space="0" w:sz="0" w:val="nil"/>
          <w:bottom w:space="0" w:sz="0" w:val="nil"/>
          <w:right w:space="0" w:sz="0" w:val="nil"/>
          <w:between w:space="0" w:sz="0" w:val="nil"/>
        </w:pBdr>
        <w:spacing w:line="360" w:lineRule="auto"/>
        <w:ind w:left="0" w:right="-2"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6">
      <w:pPr>
        <w:keepNext w:val="1"/>
        <w:numPr>
          <w:ilvl w:val="0"/>
          <w:numId w:val="33"/>
        </w:numPr>
        <w:pBdr>
          <w:top w:space="0" w:sz="0" w:val="nil"/>
          <w:left w:space="0" w:sz="0" w:val="nil"/>
          <w:bottom w:space="0" w:sz="0" w:val="nil"/>
          <w:right w:space="0" w:sz="0" w:val="nil"/>
          <w:between w:space="0" w:sz="0" w:val="nil"/>
        </w:pBdr>
        <w:spacing w:line="360" w:lineRule="auto"/>
        <w:ind w:left="0" w:right="-2"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Roboty zasadnicze:</w:t>
      </w:r>
      <w:r w:rsidDel="00000000" w:rsidR="00000000" w:rsidRPr="00000000">
        <w:rPr>
          <w:rtl w:val="0"/>
        </w:rPr>
      </w:r>
    </w:p>
    <w:p w:rsidR="00000000" w:rsidDel="00000000" w:rsidP="00000000" w:rsidRDefault="00000000" w:rsidRPr="00000000" w14:paraId="00000047">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(odtworzenie) warstwy podsypkowej,</w:t>
      </w:r>
    </w:p>
    <w:p w:rsidR="00000000" w:rsidDel="00000000" w:rsidP="00000000" w:rsidRDefault="00000000" w:rsidRPr="00000000" w14:paraId="00000048">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(odtworzenie) podbudowy z chudego betonu,</w:t>
      </w:r>
    </w:p>
    <w:p w:rsidR="00000000" w:rsidDel="00000000" w:rsidP="00000000" w:rsidRDefault="00000000" w:rsidRPr="00000000" w14:paraId="00000049">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(odtworzenie) nawierzchni z kostki betonowej,</w:t>
      </w:r>
    </w:p>
    <w:p w:rsidR="00000000" w:rsidDel="00000000" w:rsidP="00000000" w:rsidRDefault="00000000" w:rsidRPr="00000000" w14:paraId="0000004A">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(odtworzenie) nawierzchni z kostki kamiennej,</w:t>
      </w:r>
    </w:p>
    <w:p w:rsidR="00000000" w:rsidDel="00000000" w:rsidP="00000000" w:rsidRDefault="00000000" w:rsidRPr="00000000" w14:paraId="0000004B">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(odtworzenie) nawierzchni z betonu asfaltowego,</w:t>
      </w:r>
    </w:p>
    <w:p w:rsidR="00000000" w:rsidDel="00000000" w:rsidP="00000000" w:rsidRDefault="00000000" w:rsidRPr="00000000" w14:paraId="0000004C">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(odtworzenie) nawierzchni z płyt betonowych 35x35x5, 50x50 x7, płyt betonowych sześciokątnych i kwadratowych,</w:t>
      </w:r>
    </w:p>
    <w:p w:rsidR="00000000" w:rsidDel="00000000" w:rsidP="00000000" w:rsidRDefault="00000000" w:rsidRPr="00000000" w14:paraId="0000004D">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(odtworzenie)  krawężników i obrzeży,</w:t>
      </w:r>
    </w:p>
    <w:p w:rsidR="00000000" w:rsidDel="00000000" w:rsidP="00000000" w:rsidRDefault="00000000" w:rsidRPr="00000000" w14:paraId="0000004E">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(odtworzenie) oznakowania poziomego jezdni,</w:t>
      </w:r>
    </w:p>
    <w:p w:rsidR="00000000" w:rsidDel="00000000" w:rsidP="00000000" w:rsidRDefault="00000000" w:rsidRPr="00000000" w14:paraId="0000004F">
      <w:pPr>
        <w:numPr>
          <w:ilvl w:val="0"/>
          <w:numId w:val="3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Koszty oceny stopnia zagęszczenia gruntu</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ffffff" w:val="clear"/>
        <w:tabs>
          <w:tab w:val="left" w:leader="none" w:pos="773"/>
        </w:tabs>
        <w:spacing w:line="240" w:lineRule="auto"/>
        <w:ind w:left="0" w:hanging="2"/>
        <w:rPr>
          <w:rFonts w:ascii="Calibri" w:cs="Calibri" w:eastAsia="Calibri" w:hAnsi="Calibri"/>
          <w:color w:val="000000"/>
          <w:sz w:val="22"/>
          <w:szCs w:val="22"/>
          <w:u w:val="single"/>
        </w:rPr>
      </w:pPr>
      <w:r w:rsidDel="00000000" w:rsidR="00000000" w:rsidRPr="00000000">
        <w:rPr>
          <w:rtl w:val="0"/>
        </w:rPr>
      </w:r>
    </w:p>
    <w:p w:rsidR="00000000" w:rsidDel="00000000" w:rsidP="00000000" w:rsidRDefault="00000000" w:rsidRPr="00000000" w14:paraId="00000051">
      <w:pPr>
        <w:keepNext w:val="1"/>
        <w:numPr>
          <w:ilvl w:val="0"/>
          <w:numId w:val="33"/>
        </w:numPr>
        <w:pBdr>
          <w:top w:space="0" w:sz="0" w:val="nil"/>
          <w:left w:space="0" w:sz="0" w:val="nil"/>
          <w:bottom w:space="0" w:sz="0" w:val="nil"/>
          <w:right w:space="0" w:sz="0" w:val="nil"/>
          <w:between w:space="0" w:sz="0" w:val="nil"/>
        </w:pBdr>
        <w:spacing w:line="360" w:lineRule="auto"/>
        <w:ind w:left="0" w:right="-2"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Roboty końcowe</w:t>
      </w:r>
      <w:r w:rsidDel="00000000" w:rsidR="00000000" w:rsidRPr="00000000">
        <w:rPr>
          <w:rtl w:val="0"/>
        </w:rPr>
      </w:r>
    </w:p>
    <w:p w:rsidR="00000000" w:rsidDel="00000000" w:rsidP="00000000" w:rsidRDefault="00000000" w:rsidRPr="00000000" w14:paraId="00000052">
      <w:pPr>
        <w:numPr>
          <w:ilvl w:val="0"/>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Uporządkowanie terenu prowadzenia robót i, terenów przyległych i przekazanie właścicielowi, </w:t>
      </w:r>
    </w:p>
    <w:p w:rsidR="00000000" w:rsidDel="00000000" w:rsidP="00000000" w:rsidRDefault="00000000" w:rsidRPr="00000000" w14:paraId="00000053">
      <w:pPr>
        <w:numPr>
          <w:ilvl w:val="0"/>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Rozbiórka oznakowania tymczasowego,</w:t>
      </w:r>
    </w:p>
    <w:p w:rsidR="00000000" w:rsidDel="00000000" w:rsidP="00000000" w:rsidRDefault="00000000" w:rsidRPr="00000000" w14:paraId="00000054">
      <w:pPr>
        <w:numPr>
          <w:ilvl w:val="0"/>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Rozbiórka istniejącego zaplecza ,</w:t>
      </w:r>
    </w:p>
    <w:p w:rsidR="00000000" w:rsidDel="00000000" w:rsidP="00000000" w:rsidRDefault="00000000" w:rsidRPr="00000000" w14:paraId="00000055">
      <w:pPr>
        <w:numPr>
          <w:ilvl w:val="0"/>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Rozbiórka zasilania w energię elektryczną i wodę,</w:t>
      </w:r>
    </w:p>
    <w:p w:rsidR="00000000" w:rsidDel="00000000" w:rsidP="00000000" w:rsidRDefault="00000000" w:rsidRPr="00000000" w14:paraId="00000056">
      <w:pPr>
        <w:numPr>
          <w:ilvl w:val="0"/>
          <w:numId w:val="38"/>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Sporządzenie dokumentacji powykonawczej,</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ffffff" w:val="clear"/>
        <w:tabs>
          <w:tab w:val="left" w:leader="none" w:pos="720"/>
          <w:tab w:val="left" w:leader="none" w:pos="773"/>
        </w:tabs>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58">
      <w:pPr>
        <w:keepNext w:val="1"/>
        <w:numPr>
          <w:ilvl w:val="1"/>
          <w:numId w:val="36"/>
        </w:numPr>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color w:val="000000"/>
          <w:sz w:val="22"/>
          <w:szCs w:val="22"/>
        </w:rPr>
      </w:pPr>
      <w:bookmarkStart w:colFirst="0" w:colLast="0" w:name="_heading=h.3dy6vkm" w:id="3"/>
      <w:bookmarkEnd w:id="3"/>
      <w:r w:rsidDel="00000000" w:rsidR="00000000" w:rsidRPr="00000000">
        <w:rPr>
          <w:rFonts w:ascii="Calibri" w:cs="Calibri" w:eastAsia="Calibri" w:hAnsi="Calibri"/>
          <w:b w:val="1"/>
          <w:color w:val="000000"/>
          <w:sz w:val="22"/>
          <w:szCs w:val="22"/>
          <w:rtl w:val="0"/>
        </w:rPr>
        <w:t xml:space="preserve">  Informacje o terenie budowy.</w:t>
      </w:r>
    </w:p>
    <w:p w:rsidR="00000000" w:rsidDel="00000000" w:rsidP="00000000" w:rsidRDefault="00000000" w:rsidRPr="00000000" w14:paraId="00000059">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Informacje ogólne o terenie budowy zamieszczone zostały w ST tom I pkt. 3.</w:t>
      </w:r>
    </w:p>
    <w:p w:rsidR="00000000" w:rsidDel="00000000" w:rsidP="00000000" w:rsidRDefault="00000000" w:rsidRPr="00000000" w14:paraId="0000005A">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rsidR="00000000" w:rsidDel="00000000" w:rsidP="00000000" w:rsidRDefault="00000000" w:rsidRPr="00000000" w14:paraId="0000005B">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nie może wykorzystywać błędów lub opuszczeń w dokumentach, a o ich wykryciu winien natychmiast powiadomić Zamawiającego, który dokona odpowiednich zmian i poprawek. </w:t>
      </w:r>
    </w:p>
    <w:p w:rsidR="00000000" w:rsidDel="00000000" w:rsidP="00000000" w:rsidRDefault="00000000" w:rsidRPr="00000000" w14:paraId="0000005C">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rsidR="00000000" w:rsidDel="00000000" w:rsidP="00000000" w:rsidRDefault="00000000" w:rsidRPr="00000000" w14:paraId="0000005D">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5E">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rsidR="00000000" w:rsidDel="00000000" w:rsidP="00000000" w:rsidRDefault="00000000" w:rsidRPr="00000000" w14:paraId="0000005F">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zabezpieczenia terenu budowy w okresie trwania realizacji robót aż do zakończenia i odbioru końcowego. </w:t>
      </w:r>
    </w:p>
    <w:p w:rsidR="00000000" w:rsidDel="00000000" w:rsidP="00000000" w:rsidRDefault="00000000" w:rsidRPr="00000000" w14:paraId="00000060">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dostarczy, zainstaluje i będzie utrzymywał tymczasowe urządzenia zabezpieczające, w tym: ogrodzenia, poręcze, sygnały i znaki ostrzegawcze i wszelkie środki niezbędne do ochrony robót, wygody społeczności i innych. </w:t>
      </w:r>
    </w:p>
    <w:p w:rsidR="00000000" w:rsidDel="00000000" w:rsidP="00000000" w:rsidRDefault="00000000" w:rsidRPr="00000000" w14:paraId="00000061">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ma obowiązek znać i stosować w czasie prowadzenia robót budowlanych wszelkie przepisy dotyczące ochrony środowiska naturalnego.</w:t>
      </w:r>
    </w:p>
    <w:p w:rsidR="00000000" w:rsidDel="00000000" w:rsidP="00000000" w:rsidRDefault="00000000" w:rsidRPr="00000000" w14:paraId="00000062">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0"/>
          <w:tab w:val="left" w:leader="none" w:pos="360"/>
          <w:tab w:val="left" w:leader="none" w:pos="2977"/>
          <w:tab w:val="left" w:leader="none" w:pos="3969"/>
          <w:tab w:val="left" w:leader="none" w:pos="6096"/>
          <w:tab w:val="left" w:leader="none" w:pos="6804"/>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4">
      <w:pPr>
        <w:keepNext w:val="1"/>
        <w:numPr>
          <w:ilvl w:val="1"/>
          <w:numId w:val="36"/>
        </w:numPr>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color w:val="000000"/>
          <w:sz w:val="22"/>
          <w:szCs w:val="22"/>
        </w:rPr>
      </w:pPr>
      <w:bookmarkStart w:colFirst="0" w:colLast="0" w:name="_heading=h.1t3h5sf" w:id="4"/>
      <w:bookmarkEnd w:id="4"/>
      <w:r w:rsidDel="00000000" w:rsidR="00000000" w:rsidRPr="00000000">
        <w:rPr>
          <w:rFonts w:ascii="Calibri" w:cs="Calibri" w:eastAsia="Calibri" w:hAnsi="Calibri"/>
          <w:b w:val="1"/>
          <w:color w:val="000000"/>
          <w:sz w:val="22"/>
          <w:szCs w:val="22"/>
          <w:rtl w:val="0"/>
        </w:rPr>
        <w:t xml:space="preserve">  Obowiązujące przepisy przy realizacji zamówienia</w:t>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0"/>
          <w:tab w:val="left" w:leader="none" w:pos="360"/>
          <w:tab w:val="left" w:leader="none" w:pos="2977"/>
          <w:tab w:val="left" w:leader="none" w:pos="6946"/>
        </w:tabs>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66">
      <w:pPr>
        <w:numPr>
          <w:ilvl w:val="0"/>
          <w:numId w:val="31"/>
        </w:numPr>
        <w:pBdr>
          <w:top w:space="0" w:sz="0" w:val="nil"/>
          <w:left w:space="0" w:sz="0" w:val="nil"/>
          <w:bottom w:space="0" w:sz="0" w:val="nil"/>
          <w:right w:space="0" w:sz="0" w:val="nil"/>
          <w:between w:space="0" w:sz="0" w:val="nil"/>
        </w:pBdr>
        <w:tabs>
          <w:tab w:val="left" w:leader="none" w:pos="0"/>
          <w:tab w:val="left" w:leader="none" w:pos="36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Podczas realizacji robót budowlanych Wykonawca będzie przestrzegać obowiązujących przepisów dotyczących bezpieczeństwa i higieny pracy między innymi:</w:t>
      </w:r>
    </w:p>
    <w:p w:rsidR="00000000" w:rsidDel="00000000" w:rsidP="00000000" w:rsidRDefault="00000000" w:rsidRPr="00000000" w14:paraId="00000067">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709"/>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 Ministra Gospodarki z dnia 30 października 2002 r. w sprawie minimalnych wymagań dotyczących bezpieczeństwa i higieny pracy w zakresie użytkowania maszyn przez pracowników podczas pracy (Dz. U. 2002 nr 191 poz. 1596 z późn. zm.),</w:t>
      </w:r>
    </w:p>
    <w:p w:rsidR="00000000" w:rsidDel="00000000" w:rsidP="00000000" w:rsidRDefault="00000000" w:rsidRPr="00000000" w14:paraId="00000068">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późn. zm.),</w:t>
      </w:r>
    </w:p>
    <w:p w:rsidR="00000000" w:rsidDel="00000000" w:rsidP="00000000" w:rsidRDefault="00000000" w:rsidRPr="00000000" w14:paraId="00000069">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 Ministra Rozwoju i Technologii z dnia 12 września 2023 r. w sprawie bezpieczeństwa i higieny pracy przy czyszczeniu powierzchni, malowaniu natryskowym i natryskiwaniu cieplnym (Dz. U. 2023 poz. 2159).</w:t>
      </w:r>
    </w:p>
    <w:p w:rsidR="00000000" w:rsidDel="00000000" w:rsidP="00000000" w:rsidRDefault="00000000" w:rsidRPr="00000000" w14:paraId="0000006A">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 Ministra Infrastruktury z dnia 30 sierpnia 2004 r. w sprawie warunków i trybu postępowania w sprawach rozbiórek </w:t>
      </w:r>
      <w:r w:rsidDel="00000000" w:rsidR="00000000" w:rsidRPr="00000000">
        <w:rPr>
          <w:rFonts w:ascii="Calibri" w:cs="Calibri" w:eastAsia="Calibri" w:hAnsi="Calibri"/>
          <w:sz w:val="22"/>
          <w:szCs w:val="22"/>
          <w:rtl w:val="0"/>
        </w:rPr>
        <w:t xml:space="preserve">nieużytkowanych</w:t>
      </w:r>
      <w:r w:rsidDel="00000000" w:rsidR="00000000" w:rsidRPr="00000000">
        <w:rPr>
          <w:rFonts w:ascii="Calibri" w:cs="Calibri" w:eastAsia="Calibri" w:hAnsi="Calibri"/>
          <w:color w:val="000000"/>
          <w:sz w:val="22"/>
          <w:szCs w:val="22"/>
          <w:rtl w:val="0"/>
        </w:rPr>
        <w:t xml:space="preserve"> lub niewykończonych obiektów budowlanych (Dz. U. 2004 nr 198 poz. 2043).</w:t>
      </w:r>
    </w:p>
    <w:p w:rsidR="00000000" w:rsidDel="00000000" w:rsidP="00000000" w:rsidRDefault="00000000" w:rsidRPr="00000000" w14:paraId="0000006B">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 Ministra Gospodarki i Pracy z dnia 27 lipca 2004 r. w sprawie szkolenia w dziedzinie bezpieczeństwa i higieny pracy (Dz. U. 2024 poz. 1327 z późn. zm.),</w:t>
      </w:r>
    </w:p>
    <w:p w:rsidR="00000000" w:rsidDel="00000000" w:rsidP="00000000" w:rsidRDefault="00000000" w:rsidRPr="00000000" w14:paraId="0000006C">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 Ministra Infrastruktury z dnia 6 lutego 2003 r. w sprawie bezpieczeństwa i higieny pracy podczas wykonywania robót budowlanych ( Dz. U. 2003 nr 47 poz. 401).</w:t>
      </w:r>
    </w:p>
    <w:p w:rsidR="00000000" w:rsidDel="00000000" w:rsidP="00000000" w:rsidRDefault="00000000" w:rsidRPr="00000000" w14:paraId="0000006D">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 Ministra Rodziny, Pracy i Polityki Społecznej z dnia 12 czerwca 2018 r. w sprawie najwyższych dopuszczalnych stężeń i natężeń czynników szkodliwych dla zdrowia w środowisku pracy (Dz. U. 2018 poz. 1286 z późn. zm.),</w:t>
      </w:r>
    </w:p>
    <w:p w:rsidR="00000000" w:rsidDel="00000000" w:rsidP="00000000" w:rsidRDefault="00000000" w:rsidRPr="00000000" w14:paraId="0000006E">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późn. zm.),</w:t>
      </w:r>
    </w:p>
    <w:p w:rsidR="00000000" w:rsidDel="00000000" w:rsidP="00000000" w:rsidRDefault="00000000" w:rsidRPr="00000000" w14:paraId="0000006F">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Obwieszczenie Ministra Klimatu i Środowiska z dnia 8 czerwca 2021r. w sprawie ogłoszenia jednolitego tekstu Rozporządzenia Ministra Energii z dnia 28 sierpnia 2019 r. w sprawie bezpieczeństwa i higieny pracy przy urządzeniach energetycznych (Dz. U. 2021 poz. 1210).</w:t>
      </w:r>
    </w:p>
    <w:p w:rsidR="00000000" w:rsidDel="00000000" w:rsidP="00000000" w:rsidRDefault="00000000" w:rsidRPr="00000000" w14:paraId="00000070">
      <w:pPr>
        <w:numPr>
          <w:ilvl w:val="0"/>
          <w:numId w:val="9"/>
        </w:numPr>
        <w:pBdr>
          <w:top w:space="0" w:sz="0" w:val="nil"/>
          <w:left w:space="0" w:sz="0" w:val="nil"/>
          <w:bottom w:space="0" w:sz="0" w:val="nil"/>
          <w:right w:space="0" w:sz="0" w:val="nil"/>
          <w:between w:space="0" w:sz="0" w:val="nil"/>
        </w:pBdr>
        <w:tabs>
          <w:tab w:val="left" w:leader="none" w:pos="0"/>
          <w:tab w:val="left" w:leader="none" w:pos="360"/>
          <w:tab w:val="left" w:leader="none" w:pos="540"/>
          <w:tab w:val="left" w:leader="none" w:pos="567"/>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Rozporządzenie Ministra Klimatu i Środowiska z dnia 1 lipca 2022 r. w sprawie szczegółowych zasad stwierdzania posiadania kwalifikacji przez osoby zajmujące się eksploatacją urządzeń, instalacji i sieci (Dz. U. 2022 poz. 1392 z późn. zm.),</w:t>
      </w:r>
    </w:p>
    <w:p w:rsidR="00000000" w:rsidDel="00000000" w:rsidP="00000000" w:rsidRDefault="00000000" w:rsidRPr="00000000" w14:paraId="00000071">
      <w:pPr>
        <w:numPr>
          <w:ilvl w:val="0"/>
          <w:numId w:val="31"/>
        </w:numPr>
        <w:pBdr>
          <w:top w:space="0" w:sz="0" w:val="nil"/>
          <w:left w:space="0" w:sz="0" w:val="nil"/>
          <w:bottom w:space="0" w:sz="0" w:val="nil"/>
          <w:right w:space="0" w:sz="0" w:val="nil"/>
          <w:between w:space="0" w:sz="0" w:val="nil"/>
        </w:pBdr>
        <w:tabs>
          <w:tab w:val="left" w:leader="none" w:pos="0"/>
          <w:tab w:val="left" w:leader="none" w:pos="360"/>
        </w:tabs>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r w:rsidDel="00000000" w:rsidR="00000000" w:rsidRPr="00000000">
        <w:rPr>
          <w:rtl w:val="0"/>
        </w:rPr>
      </w:r>
    </w:p>
    <w:p w:rsidR="00000000" w:rsidDel="00000000" w:rsidP="00000000" w:rsidRDefault="00000000" w:rsidRPr="00000000" w14:paraId="00000072">
      <w:pPr>
        <w:numPr>
          <w:ilvl w:val="0"/>
          <w:numId w:val="31"/>
        </w:numPr>
        <w:pBdr>
          <w:top w:space="0" w:sz="0" w:val="nil"/>
          <w:left w:space="0" w:sz="0" w:val="nil"/>
          <w:bottom w:space="0" w:sz="0" w:val="nil"/>
          <w:right w:space="0" w:sz="0" w:val="nil"/>
          <w:between w:space="0" w:sz="0" w:val="nil"/>
        </w:pBdr>
        <w:tabs>
          <w:tab w:val="left" w:leader="none" w:pos="0"/>
          <w:tab w:val="left" w:leader="none" w:pos="360"/>
        </w:tabs>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r w:rsidDel="00000000" w:rsidR="00000000" w:rsidRPr="00000000">
        <w:rPr>
          <w:rtl w:val="0"/>
        </w:rPr>
      </w:r>
    </w:p>
    <w:p w:rsidR="00000000" w:rsidDel="00000000" w:rsidP="00000000" w:rsidRDefault="00000000" w:rsidRPr="00000000" w14:paraId="00000073">
      <w:pPr>
        <w:numPr>
          <w:ilvl w:val="0"/>
          <w:numId w:val="31"/>
        </w:numPr>
        <w:pBdr>
          <w:top w:space="0" w:sz="0" w:val="nil"/>
          <w:left w:space="0" w:sz="0" w:val="nil"/>
          <w:bottom w:space="0" w:sz="0" w:val="nil"/>
          <w:right w:space="0" w:sz="0" w:val="nil"/>
          <w:between w:space="0" w:sz="0" w:val="nil"/>
        </w:pBdr>
        <w:tabs>
          <w:tab w:val="left" w:leader="none" w:pos="0"/>
          <w:tab w:val="left" w:leader="none" w:pos="360"/>
        </w:tabs>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tabs>
          <w:tab w:val="left" w:leader="none" w:pos="360"/>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75">
      <w:pPr>
        <w:keepNext w:val="1"/>
        <w:numPr>
          <w:ilvl w:val="1"/>
          <w:numId w:val="36"/>
        </w:numPr>
        <w:pBdr>
          <w:top w:space="0" w:sz="0" w:val="nil"/>
          <w:left w:space="0" w:sz="0" w:val="nil"/>
          <w:bottom w:space="0" w:sz="0" w:val="nil"/>
          <w:right w:space="0" w:sz="0" w:val="nil"/>
          <w:between w:space="0" w:sz="0" w:val="nil"/>
        </w:pBdr>
        <w:spacing w:before="240" w:line="360" w:lineRule="auto"/>
        <w:ind w:left="0" w:hanging="2"/>
        <w:rPr>
          <w:rFonts w:ascii="Calibri" w:cs="Calibri" w:eastAsia="Calibri" w:hAnsi="Calibri"/>
          <w:b w:val="1"/>
          <w:color w:val="000000"/>
          <w:sz w:val="22"/>
          <w:szCs w:val="22"/>
        </w:rPr>
      </w:pPr>
      <w:bookmarkStart w:colFirst="0" w:colLast="0" w:name="_heading=h.4d34og8" w:id="5"/>
      <w:bookmarkEnd w:id="5"/>
      <w:r w:rsidDel="00000000" w:rsidR="00000000" w:rsidRPr="00000000">
        <w:rPr>
          <w:rFonts w:ascii="Calibri" w:cs="Calibri" w:eastAsia="Calibri" w:hAnsi="Calibri"/>
          <w:b w:val="1"/>
          <w:color w:val="000000"/>
          <w:sz w:val="22"/>
          <w:szCs w:val="22"/>
          <w:rtl w:val="0"/>
        </w:rPr>
        <w:t xml:space="preserve">  Klasyfikacja robót</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w:t>
        <w:tab/>
        <w:t xml:space="preserve">Zgodnie z ST tom I pkt 11.</w:t>
      </w:r>
    </w:p>
    <w:p w:rsidR="00000000" w:rsidDel="00000000" w:rsidP="00000000" w:rsidRDefault="00000000" w:rsidRPr="00000000" w14:paraId="00000077">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bookmarkStart w:colFirst="0" w:colLast="0" w:name="_heading=h.2s8eyo1" w:id="6"/>
      <w:bookmarkEnd w:id="6"/>
      <w:r w:rsidDel="00000000" w:rsidR="00000000" w:rsidRPr="00000000">
        <w:rPr>
          <w:rtl w:val="0"/>
        </w:rPr>
      </w:r>
    </w:p>
    <w:p w:rsidR="00000000" w:rsidDel="00000000" w:rsidP="00000000" w:rsidRDefault="00000000" w:rsidRPr="00000000" w14:paraId="00000078">
      <w:pPr>
        <w:keepNext w:val="1"/>
        <w:numPr>
          <w:ilvl w:val="0"/>
          <w:numId w:val="27"/>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rPr>
      </w:pPr>
      <w:r w:rsidDel="00000000" w:rsidR="00000000" w:rsidRPr="00000000">
        <w:rPr>
          <w:rFonts w:ascii="Calibri" w:cs="Calibri" w:eastAsia="Calibri" w:hAnsi="Calibri"/>
          <w:b w:val="1"/>
          <w:color w:val="000000"/>
          <w:rtl w:val="0"/>
        </w:rPr>
        <w:t xml:space="preserve">MATERIAŁY</w:t>
      </w: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ab/>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materiałowe zostały zawarte w ST  tom I pkt. 13</w:t>
      </w:r>
    </w:p>
    <w:p w:rsidR="00000000" w:rsidDel="00000000" w:rsidP="00000000" w:rsidRDefault="00000000" w:rsidRPr="00000000" w14:paraId="0000007B">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bookmarkStart w:colFirst="0" w:colLast="0" w:name="_heading=h.17dp8vu" w:id="7"/>
      <w:bookmarkEnd w:id="7"/>
      <w:r w:rsidDel="00000000" w:rsidR="00000000" w:rsidRPr="00000000">
        <w:rPr>
          <w:rtl w:val="0"/>
        </w:rPr>
      </w:r>
    </w:p>
    <w:p w:rsidR="00000000" w:rsidDel="00000000" w:rsidP="00000000" w:rsidRDefault="00000000" w:rsidRPr="00000000" w14:paraId="0000007C">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Wymagania ogólne</w:t>
      </w:r>
    </w:p>
    <w:p w:rsidR="00000000" w:rsidDel="00000000" w:rsidP="00000000" w:rsidRDefault="00000000" w:rsidRPr="00000000" w14:paraId="0000007D">
      <w:pPr>
        <w:numPr>
          <w:ilvl w:val="0"/>
          <w:numId w:val="32"/>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rsidR="00000000" w:rsidDel="00000000" w:rsidP="00000000" w:rsidRDefault="00000000" w:rsidRPr="00000000" w14:paraId="0000007E">
      <w:pPr>
        <w:numPr>
          <w:ilvl w:val="0"/>
          <w:numId w:val="32"/>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r w:rsidDel="00000000" w:rsidR="00000000" w:rsidRPr="00000000">
        <w:rPr>
          <w:rtl w:val="0"/>
        </w:rPr>
      </w:r>
    </w:p>
    <w:p w:rsidR="00000000" w:rsidDel="00000000" w:rsidP="00000000" w:rsidRDefault="00000000" w:rsidRPr="00000000" w14:paraId="0000007F">
      <w:pPr>
        <w:numPr>
          <w:ilvl w:val="0"/>
          <w:numId w:val="32"/>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81">
      <w:pPr>
        <w:numPr>
          <w:ilvl w:val="0"/>
          <w:numId w:val="32"/>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Materiały budowlane muszą być oznakowane znakiem budowlanym dopuszczenia wyrobu do obrotu i powszechnego stosowania w budownictwie i muszą posiadać informację od producenta zawierającą:</w:t>
      </w:r>
      <w:r w:rsidDel="00000000" w:rsidR="00000000" w:rsidRPr="00000000">
        <w:rPr>
          <w:rtl w:val="0"/>
        </w:rPr>
      </w:r>
    </w:p>
    <w:p w:rsidR="00000000" w:rsidDel="00000000" w:rsidP="00000000" w:rsidRDefault="00000000" w:rsidRPr="00000000" w14:paraId="00000082">
      <w:pPr>
        <w:numPr>
          <w:ilvl w:val="0"/>
          <w:numId w:val="29"/>
        </w:num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określenie, siedzibę i adres producenta oraz adres zakładu produkującego wyrób budowlany;</w:t>
      </w:r>
    </w:p>
    <w:p w:rsidR="00000000" w:rsidDel="00000000" w:rsidP="00000000" w:rsidRDefault="00000000" w:rsidRPr="00000000" w14:paraId="00000083">
      <w:pPr>
        <w:numPr>
          <w:ilvl w:val="0"/>
          <w:numId w:val="29"/>
        </w:num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identyfikację wyrobu budowlanego zawierającą: nazwę, nazwę handlową, typ, odmianę, gatunek i klasę według Polskiej Normy wyrobu lub aprobaty technicznej;</w:t>
      </w:r>
    </w:p>
    <w:p w:rsidR="00000000" w:rsidDel="00000000" w:rsidP="00000000" w:rsidRDefault="00000000" w:rsidRPr="00000000" w14:paraId="00000084">
      <w:pPr>
        <w:numPr>
          <w:ilvl w:val="0"/>
          <w:numId w:val="29"/>
        </w:num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numer i rok publikacji Polskiej Normy wyrobu lub aprobaty technicznej, z którą potwierdzono zgodność wyrobu budowlanego;</w:t>
      </w:r>
    </w:p>
    <w:p w:rsidR="00000000" w:rsidDel="00000000" w:rsidP="00000000" w:rsidRDefault="00000000" w:rsidRPr="00000000" w14:paraId="00000085">
      <w:pPr>
        <w:numPr>
          <w:ilvl w:val="0"/>
          <w:numId w:val="29"/>
        </w:num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numer i datę wystawienia krajowej deklaracji zgodności;</w:t>
      </w:r>
    </w:p>
    <w:p w:rsidR="00000000" w:rsidDel="00000000" w:rsidP="00000000" w:rsidRDefault="00000000" w:rsidRPr="00000000" w14:paraId="00000086">
      <w:pPr>
        <w:numPr>
          <w:ilvl w:val="0"/>
          <w:numId w:val="29"/>
        </w:num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inne dane, jeżeli wynika to z Polskiej Normy wyrobu lub aprobaty technicznej;</w:t>
      </w:r>
    </w:p>
    <w:p w:rsidR="00000000" w:rsidDel="00000000" w:rsidP="00000000" w:rsidRDefault="00000000" w:rsidRPr="00000000" w14:paraId="00000087">
      <w:pPr>
        <w:numPr>
          <w:ilvl w:val="0"/>
          <w:numId w:val="29"/>
        </w:num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nazwę jednostki certyfikującej, jeżeli taka jednostka brała udział w zastosowanym systemie oceny zgodności wyrobu budowlanego.</w:t>
      </w:r>
    </w:p>
    <w:p w:rsidR="00000000" w:rsidDel="00000000" w:rsidP="00000000" w:rsidRDefault="00000000" w:rsidRPr="00000000" w14:paraId="00000088">
      <w:pPr>
        <w:numPr>
          <w:ilvl w:val="0"/>
          <w:numId w:val="32"/>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ab/>
        <w:t xml:space="preserve">Wykonawca jest zobowiązany na każde żądanie Zamawiającego przedstawić dokumenty świadczące, że wbudowane materiały są dopuszczone do stosowania w budownictwie zgodnie z art. 10 ustawy Prawo Budowlane.</w:t>
      </w:r>
      <w:r w:rsidDel="00000000" w:rsidR="00000000" w:rsidRPr="00000000">
        <w:rPr>
          <w:rtl w:val="0"/>
        </w:rPr>
      </w:r>
    </w:p>
    <w:p w:rsidR="00000000" w:rsidDel="00000000" w:rsidP="00000000" w:rsidRDefault="00000000" w:rsidRPr="00000000" w14:paraId="00000089">
      <w:pPr>
        <w:numPr>
          <w:ilvl w:val="0"/>
          <w:numId w:val="32"/>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Materiały użyte do odbudowy nawierzchni z odzysku nie podlegają w/w warunkom ale muszą być dopuszczone do wbudowania przez inspektora nadzoru.</w:t>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bookmarkStart w:colFirst="0" w:colLast="0" w:name="_heading=h.3rdcrjn" w:id="8"/>
      <w:bookmarkEnd w:id="8"/>
      <w:r w:rsidDel="00000000" w:rsidR="00000000" w:rsidRPr="00000000">
        <w:rPr>
          <w:rtl w:val="0"/>
        </w:rPr>
      </w:r>
    </w:p>
    <w:p w:rsidR="00000000" w:rsidDel="00000000" w:rsidP="00000000" w:rsidRDefault="00000000" w:rsidRPr="00000000" w14:paraId="0000008B">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Woda</w:t>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Woda użyta przy wykonywaniu zagęszczania i klinowania podbudowy może być studzienna lub z wodociągu, bez specjalnych wymagań.</w:t>
      </w:r>
    </w:p>
    <w:p w:rsidR="00000000" w:rsidDel="00000000" w:rsidP="00000000" w:rsidRDefault="00000000" w:rsidRPr="00000000" w14:paraId="0000008D">
      <w:pPr>
        <w:pBdr>
          <w:top w:space="0" w:sz="0" w:val="nil"/>
          <w:left w:space="0" w:sz="0" w:val="nil"/>
          <w:bottom w:space="0" w:sz="0" w:val="nil"/>
          <w:right w:space="0" w:sz="0" w:val="nil"/>
          <w:between w:space="0" w:sz="0" w:val="nil"/>
        </w:pBdr>
        <w:tabs>
          <w:tab w:val="left" w:leader="none" w:pos="6946"/>
        </w:tabs>
        <w:spacing w:line="240" w:lineRule="auto"/>
        <w:ind w:left="0" w:hanging="2"/>
        <w:jc w:val="both"/>
        <w:rPr>
          <w:rFonts w:ascii="Calibri" w:cs="Calibri" w:eastAsia="Calibri" w:hAnsi="Calibri"/>
          <w:color w:val="000000"/>
          <w:sz w:val="22"/>
          <w:szCs w:val="22"/>
        </w:rPr>
      </w:pPr>
      <w:bookmarkStart w:colFirst="0" w:colLast="0" w:name="_heading=h.26in1rg" w:id="9"/>
      <w:bookmarkEnd w:id="9"/>
      <w:r w:rsidDel="00000000" w:rsidR="00000000" w:rsidRPr="00000000">
        <w:rPr>
          <w:rtl w:val="0"/>
        </w:rPr>
      </w:r>
    </w:p>
    <w:p w:rsidR="00000000" w:rsidDel="00000000" w:rsidP="00000000" w:rsidRDefault="00000000" w:rsidRPr="00000000" w14:paraId="0000008E">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Krawężniki i obrzeża</w:t>
      </w:r>
    </w:p>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Krawężniki stosowane do obramowania nawierzchni powinny odpowiadać wymaganiom zawartym w BN-64 8845-02 lub równoważnej a parametry techniczne krawężników określa norma PN-EN 1340 lub równoważna</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lnxbz9" w:id="10"/>
      <w:bookmarkEnd w:id="10"/>
      <w:r w:rsidDel="00000000" w:rsidR="00000000" w:rsidRPr="00000000">
        <w:rPr>
          <w:rtl w:val="0"/>
        </w:rPr>
      </w:r>
    </w:p>
    <w:p w:rsidR="00000000" w:rsidDel="00000000" w:rsidP="00000000" w:rsidRDefault="00000000" w:rsidRPr="00000000" w14:paraId="00000091">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Betonowa kostka brukowa </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Betonowa kostka brukowa powinna mieć następujące cechy charakterystyczne, odmiana kostka jednowarstwowa prostokątna gatunek 1 klasa „50”, o wytrzymałości na ściskanie nie mniejszej niż 50 MPa, barwa: czerwona (chodniki), grafitowa (zjazdy), szara (jezdnia). </w:t>
      </w:r>
    </w:p>
    <w:p w:rsidR="00000000" w:rsidDel="00000000" w:rsidP="00000000" w:rsidRDefault="00000000" w:rsidRPr="00000000" w14:paraId="00000093">
      <w:pPr>
        <w:pBdr>
          <w:top w:space="0" w:sz="0" w:val="nil"/>
          <w:left w:space="0" w:sz="0" w:val="nil"/>
          <w:bottom w:space="0" w:sz="0" w:val="nil"/>
          <w:right w:space="0" w:sz="0" w:val="nil"/>
          <w:between w:space="0" w:sz="0" w:val="nil"/>
        </w:pBdr>
        <w:spacing w:after="120" w:line="240" w:lineRule="auto"/>
        <w:ind w:left="0" w:hanging="2"/>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12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techniczne, które powinny spełniać kostki brukowe:</w:t>
      </w:r>
    </w:p>
    <w:p w:rsidR="00000000" w:rsidDel="00000000" w:rsidP="00000000" w:rsidRDefault="00000000" w:rsidRPr="00000000" w14:paraId="00000095">
      <w:pPr>
        <w:numPr>
          <w:ilvl w:val="0"/>
          <w:numId w:val="2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kształt i wymiary powinny być zgodne z deklarowanymi przez producenta</w:t>
      </w:r>
    </w:p>
    <w:p w:rsidR="00000000" w:rsidDel="00000000" w:rsidP="00000000" w:rsidRDefault="00000000" w:rsidRPr="00000000" w14:paraId="00000096">
      <w:pPr>
        <w:numPr>
          <w:ilvl w:val="0"/>
          <w:numId w:val="2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wytrzymałość na ściskanie powinna być nie mniejsza niż 50 MP - dla klasy „50”,</w:t>
      </w:r>
    </w:p>
    <w:p w:rsidR="00000000" w:rsidDel="00000000" w:rsidP="00000000" w:rsidRDefault="00000000" w:rsidRPr="00000000" w14:paraId="00000097">
      <w:pPr>
        <w:numPr>
          <w:ilvl w:val="0"/>
          <w:numId w:val="2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mrozoodporność: po 30 cyklach zamrażania i rozmrażania próbek w 3% roztworze NaCl lub 150 cyklach zamrażania i rozmrażania metodą zwykłą, powinny być spełnione jednocześnie następujące warunki:</w:t>
      </w:r>
    </w:p>
    <w:p w:rsidR="00000000" w:rsidDel="00000000" w:rsidP="00000000" w:rsidRDefault="00000000" w:rsidRPr="00000000" w14:paraId="00000098">
      <w:pPr>
        <w:numPr>
          <w:ilvl w:val="0"/>
          <w:numId w:val="3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próbki nie powinny wykazywać pęknięć i zarysowań powierzchni licowych,</w:t>
      </w:r>
    </w:p>
    <w:p w:rsidR="00000000" w:rsidDel="00000000" w:rsidP="00000000" w:rsidRDefault="00000000" w:rsidRPr="00000000" w14:paraId="00000099">
      <w:pPr>
        <w:numPr>
          <w:ilvl w:val="0"/>
          <w:numId w:val="3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łączna masa ubytków betonu w postaci zniszczonych narożników i krawędzi, odprysków kruszywa itp. nie powinna przekraczać 5% masy próbek nie zamrażanych,</w:t>
      </w:r>
    </w:p>
    <w:p w:rsidR="00000000" w:rsidDel="00000000" w:rsidP="00000000" w:rsidRDefault="00000000" w:rsidRPr="00000000" w14:paraId="0000009A">
      <w:pPr>
        <w:numPr>
          <w:ilvl w:val="0"/>
          <w:numId w:val="3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obniżenie wytrzymałości na ściskanie w stosunku do próbek nie zamrażanych nie powinno być większe niż 20%,</w:t>
      </w:r>
    </w:p>
    <w:p w:rsidR="00000000" w:rsidDel="00000000" w:rsidP="00000000" w:rsidRDefault="00000000" w:rsidRPr="00000000" w14:paraId="0000009B">
      <w:pPr>
        <w:numPr>
          <w:ilvl w:val="0"/>
          <w:numId w:val="2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nasiąkliwość, nie powinna przekraczać 5%,</w:t>
      </w:r>
    </w:p>
    <w:p w:rsidR="00000000" w:rsidDel="00000000" w:rsidP="00000000" w:rsidRDefault="00000000" w:rsidRPr="00000000" w14:paraId="0000009C">
      <w:pPr>
        <w:numPr>
          <w:ilvl w:val="0"/>
          <w:numId w:val="2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35nkun2" w:id="11"/>
      <w:bookmarkEnd w:id="11"/>
      <w:r w:rsidDel="00000000" w:rsidR="00000000" w:rsidRPr="00000000">
        <w:rPr>
          <w:rFonts w:ascii="Calibri" w:cs="Calibri" w:eastAsia="Calibri" w:hAnsi="Calibri"/>
          <w:color w:val="000000"/>
          <w:sz w:val="22"/>
          <w:szCs w:val="22"/>
          <w:rtl w:val="0"/>
        </w:rPr>
        <w:t xml:space="preserve">wygląd zewnętrzny: powierzchnie elementów nie powinny mieć rys, pęknięć i ubytków betonu, krawędzie elementów powinny być równe, a tekstura i kolor powierzchni licowej powinny być jednorodne</w:t>
      </w:r>
    </w:p>
    <w:p w:rsidR="00000000" w:rsidDel="00000000" w:rsidP="00000000" w:rsidRDefault="00000000" w:rsidRPr="00000000" w14:paraId="0000009D">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Beton asfaltowy</w:t>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ffffff" w:val="clear"/>
        <w:spacing w:before="82"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stosować asfalt drogowy spełniający wymagania określone w  </w:t>
      </w:r>
      <w:hyperlink r:id="rId7">
        <w:r w:rsidDel="00000000" w:rsidR="00000000" w:rsidRPr="00000000">
          <w:rPr>
            <w:rFonts w:ascii="Calibri" w:cs="Calibri" w:eastAsia="Calibri" w:hAnsi="Calibri"/>
            <w:color w:val="000000"/>
            <w:sz w:val="22"/>
            <w:szCs w:val="22"/>
            <w:u w:val="single"/>
            <w:rtl w:val="0"/>
          </w:rPr>
          <w:t xml:space="preserve">PN-EN 12591:2004</w:t>
        </w:r>
      </w:hyperlink>
      <w:r w:rsidDel="00000000" w:rsidR="00000000" w:rsidRPr="00000000">
        <w:rPr>
          <w:rFonts w:ascii="Calibri" w:cs="Calibri" w:eastAsia="Calibri" w:hAnsi="Calibri"/>
          <w:color w:val="000000"/>
          <w:sz w:val="22"/>
          <w:szCs w:val="22"/>
          <w:rtl w:val="0"/>
        </w:rPr>
        <w:t xml:space="preserve"> lub równoważna</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ffffff" w:val="clear"/>
        <w:spacing w:before="82"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Asfalty innego rodzaju można stosować, o ile posiadają aprobatę techniczną są zaakceptowane przez inspektora nadzoru.</w:t>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ffffff" w:val="clear"/>
        <w:spacing w:before="82" w:line="240" w:lineRule="auto"/>
        <w:ind w:left="0" w:hanging="2"/>
        <w:jc w:val="both"/>
        <w:rPr>
          <w:rFonts w:ascii="Calibri" w:cs="Calibri" w:eastAsia="Calibri" w:hAnsi="Calibri"/>
          <w:color w:val="000000"/>
          <w:sz w:val="22"/>
          <w:szCs w:val="22"/>
        </w:rPr>
      </w:pPr>
      <w:bookmarkStart w:colFirst="0" w:colLast="0" w:name="_heading=h.1ksv4uv" w:id="12"/>
      <w:bookmarkEnd w:id="12"/>
      <w:r w:rsidDel="00000000" w:rsidR="00000000" w:rsidRPr="00000000">
        <w:rPr>
          <w:rtl w:val="0"/>
        </w:rPr>
      </w:r>
    </w:p>
    <w:p w:rsidR="00000000" w:rsidDel="00000000" w:rsidP="00000000" w:rsidRDefault="00000000" w:rsidRPr="00000000" w14:paraId="000000A1">
      <w:pPr>
        <w:keepNext w:val="1"/>
        <w:numPr>
          <w:ilvl w:val="2"/>
          <w:numId w:val="27"/>
        </w:numPr>
        <w:pBdr>
          <w:top w:space="0" w:sz="0" w:val="nil"/>
          <w:left w:space="0" w:sz="0" w:val="nil"/>
          <w:bottom w:space="0" w:sz="0" w:val="nil"/>
          <w:right w:space="0" w:sz="0" w:val="nil"/>
          <w:between w:space="0" w:sz="0" w:val="nil"/>
        </w:pBdr>
        <w:spacing w:line="360" w:lineRule="auto"/>
        <w:ind w:left="0" w:right="-2"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Wypełniacz</w:t>
      </w: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stosować wypełniacz, spełniający wymagania określone w </w:t>
      </w:r>
      <w:r w:rsidDel="00000000" w:rsidR="00000000" w:rsidRPr="00000000">
        <w:rPr>
          <w:rFonts w:ascii="Calibri" w:cs="Calibri" w:eastAsia="Calibri" w:hAnsi="Calibri"/>
          <w:b w:val="1"/>
          <w:color w:val="ff0000"/>
          <w:sz w:val="22"/>
          <w:szCs w:val="22"/>
          <w:rtl w:val="0"/>
        </w:rPr>
        <w:t xml:space="preserve"> </w:t>
      </w:r>
      <w:hyperlink r:id="rId8">
        <w:r w:rsidDel="00000000" w:rsidR="00000000" w:rsidRPr="00000000">
          <w:rPr>
            <w:rFonts w:ascii="Calibri" w:cs="Calibri" w:eastAsia="Calibri" w:hAnsi="Calibri"/>
            <w:color w:val="000000"/>
            <w:sz w:val="22"/>
            <w:szCs w:val="22"/>
            <w:u w:val="single"/>
            <w:rtl w:val="0"/>
          </w:rPr>
          <w:t xml:space="preserve">PN-EN 13043:2004</w:t>
        </w:r>
      </w:hyperlink>
      <w:r w:rsidDel="00000000" w:rsidR="00000000" w:rsidRPr="00000000">
        <w:rPr>
          <w:rFonts w:ascii="Calibri" w:cs="Calibri" w:eastAsia="Calibri" w:hAnsi="Calibri"/>
          <w:color w:val="000000"/>
          <w:sz w:val="22"/>
          <w:szCs w:val="22"/>
          <w:rtl w:val="0"/>
        </w:rPr>
        <w:t xml:space="preserve"> dla wypełniacza podstawowego lub zastępczego lub równoważna.</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ffffff" w:val="clear"/>
        <w:spacing w:before="106"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Dopuszcza się stosowanie wypełniacza innego pochodzenia, np. pyłu z odpylania, popiołu lotnego z węgla kamiennego, na podstawie orzeczenia laboratoryjnego i za zgodą Inżyniera.</w:t>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ffffff" w:val="clear"/>
        <w:spacing w:before="130"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Przechowywanie wypełniacza powinno odbywać się zgodnie z  </w:t>
      </w:r>
      <w:hyperlink r:id="rId9">
        <w:r w:rsidDel="00000000" w:rsidR="00000000" w:rsidRPr="00000000">
          <w:rPr>
            <w:rFonts w:ascii="Calibri" w:cs="Calibri" w:eastAsia="Calibri" w:hAnsi="Calibri"/>
            <w:color w:val="000000"/>
            <w:sz w:val="22"/>
            <w:szCs w:val="22"/>
            <w:u w:val="single"/>
            <w:rtl w:val="0"/>
          </w:rPr>
          <w:t xml:space="preserve">PN-EN 13043:2004</w:t>
        </w:r>
      </w:hyperlink>
      <w:r w:rsidDel="00000000" w:rsidR="00000000" w:rsidRPr="00000000">
        <w:rPr>
          <w:rFonts w:ascii="Calibri" w:cs="Calibri" w:eastAsia="Calibri" w:hAnsi="Calibri"/>
          <w:color w:val="000000"/>
          <w:sz w:val="22"/>
          <w:szCs w:val="22"/>
          <w:rtl w:val="0"/>
        </w:rPr>
        <w:t xml:space="preserve"> lub równoważna.</w:t>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ffffff" w:val="clear"/>
        <w:spacing w:before="130" w:line="240" w:lineRule="auto"/>
        <w:ind w:left="0" w:hanging="2"/>
        <w:rPr>
          <w:rFonts w:ascii="Calibri" w:cs="Calibri" w:eastAsia="Calibri" w:hAnsi="Calibri"/>
          <w:color w:val="000000"/>
          <w:sz w:val="22"/>
          <w:szCs w:val="22"/>
        </w:rPr>
      </w:pPr>
      <w:bookmarkStart w:colFirst="0" w:colLast="0" w:name="_heading=h.44sinio" w:id="13"/>
      <w:bookmarkEnd w:id="13"/>
      <w:r w:rsidDel="00000000" w:rsidR="00000000" w:rsidRPr="00000000">
        <w:rPr>
          <w:rtl w:val="0"/>
        </w:rPr>
      </w:r>
    </w:p>
    <w:p w:rsidR="00000000" w:rsidDel="00000000" w:rsidP="00000000" w:rsidRDefault="00000000" w:rsidRPr="00000000" w14:paraId="000000A6">
      <w:pPr>
        <w:keepNext w:val="1"/>
        <w:numPr>
          <w:ilvl w:val="2"/>
          <w:numId w:val="27"/>
        </w:numPr>
        <w:pBdr>
          <w:top w:space="0" w:sz="0" w:val="nil"/>
          <w:left w:space="0" w:sz="0" w:val="nil"/>
          <w:bottom w:space="0" w:sz="0" w:val="nil"/>
          <w:right w:space="0" w:sz="0" w:val="nil"/>
          <w:between w:space="0" w:sz="0" w:val="nil"/>
        </w:pBdr>
        <w:spacing w:line="360" w:lineRule="auto"/>
        <w:ind w:left="0" w:right="-2"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Kruszywo</w:t>
      </w: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stosować kruszywa spełniające wymagania podane w Tablicy 2. Składowanie kruszywa powinno odbywać się w warunkach zabezpieczających je przed zanieczyszczeniem i zmieszaniem z innymi asortymentami kruszywa lub jego frakcjami.</w:t>
      </w:r>
    </w:p>
    <w:p w:rsidR="00000000" w:rsidDel="00000000" w:rsidP="00000000" w:rsidRDefault="00000000" w:rsidRPr="00000000" w14:paraId="000000A8">
      <w:pPr>
        <w:pBdr>
          <w:top w:space="0" w:sz="0" w:val="nil"/>
          <w:left w:space="0" w:sz="0" w:val="nil"/>
          <w:bottom w:space="0" w:sz="0" w:val="nil"/>
          <w:right w:space="0" w:sz="0" w:val="nil"/>
          <w:between w:space="0" w:sz="0" w:val="nil"/>
        </w:pBdr>
        <w:shd w:fill="ffffff" w:val="clear"/>
        <w:spacing w:before="24"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Zaleca się, aby frakcje drobne kruszywa (poniżej 4 mm) byty przechowywane pod zadaszeniem (wiatami). Warunki składowania oraz lokalizacja składowiska powinny być wcześniej uzgodnione z Inspektorem nadzoru. </w:t>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ffffff" w:val="clear"/>
        <w:spacing w:before="24" w:line="240" w:lineRule="auto"/>
        <w:ind w:left="0" w:right="845"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ffffff" w:val="clear"/>
        <w:spacing w:before="24" w:line="240" w:lineRule="auto"/>
        <w:ind w:left="0" w:right="845"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ffffff" w:val="clear"/>
        <w:spacing w:before="24" w:line="240" w:lineRule="auto"/>
        <w:ind w:left="0" w:right="845" w:hanging="2"/>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Tablica 2. </w:t>
      </w:r>
      <w:r w:rsidDel="00000000" w:rsidR="00000000" w:rsidRPr="00000000">
        <w:rPr>
          <w:rFonts w:ascii="Calibri" w:cs="Calibri" w:eastAsia="Calibri" w:hAnsi="Calibri"/>
          <w:color w:val="000000"/>
          <w:sz w:val="22"/>
          <w:szCs w:val="22"/>
          <w:rtl w:val="0"/>
        </w:rPr>
        <w:t xml:space="preserve">Wymagania wobec materiałów do warstwy ścieralnej z asfaltu lanego</w:t>
      </w:r>
    </w:p>
    <w:p w:rsidR="00000000" w:rsidDel="00000000" w:rsidP="00000000" w:rsidRDefault="00000000" w:rsidRPr="00000000" w14:paraId="000000AC">
      <w:pPr>
        <w:pBdr>
          <w:top w:space="0" w:sz="0" w:val="nil"/>
          <w:left w:space="0" w:sz="0" w:val="nil"/>
          <w:bottom w:space="0" w:sz="0" w:val="nil"/>
          <w:right w:space="0" w:sz="0" w:val="nil"/>
          <w:between w:space="0" w:sz="0" w:val="nil"/>
        </w:pBdr>
        <w:shd w:fill="ffffff" w:val="clear"/>
        <w:spacing w:before="24" w:line="240" w:lineRule="auto"/>
        <w:ind w:left="0" w:right="845" w:hanging="2"/>
        <w:rPr>
          <w:rFonts w:ascii="Calibri" w:cs="Calibri" w:eastAsia="Calibri" w:hAnsi="Calibri"/>
          <w:color w:val="000000"/>
          <w:sz w:val="22"/>
          <w:szCs w:val="22"/>
        </w:rPr>
      </w:pPr>
      <w:r w:rsidDel="00000000" w:rsidR="00000000" w:rsidRPr="00000000">
        <w:rPr>
          <w:rtl w:val="0"/>
        </w:rPr>
      </w:r>
    </w:p>
    <w:tbl>
      <w:tblPr>
        <w:tblStyle w:val="Table1"/>
        <w:tblW w:w="8693.0" w:type="dxa"/>
        <w:jc w:val="left"/>
        <w:tblLayout w:type="fixed"/>
        <w:tblLook w:val="0000"/>
      </w:tblPr>
      <w:tblGrid>
        <w:gridCol w:w="642"/>
        <w:gridCol w:w="5500"/>
        <w:gridCol w:w="2551"/>
        <w:tblGridChange w:id="0">
          <w:tblGrid>
            <w:gridCol w:w="642"/>
            <w:gridCol w:w="5500"/>
            <w:gridCol w:w="2551"/>
          </w:tblGrid>
        </w:tblGridChange>
      </w:tblGrid>
      <w:tr>
        <w:trPr>
          <w:cantSplit w:val="1"/>
          <w:trHeight w:val="758" w:hRule="atLeast"/>
          <w:tblHeader w:val="0"/>
        </w:trPr>
        <w:tc>
          <w:tcPr>
            <w:vMerge w:val="restart"/>
            <w:tcBorders>
              <w:top w:color="000000" w:space="0" w:sz="4" w:val="single"/>
              <w:left w:color="000000" w:space="0" w:sz="4" w:val="single"/>
            </w:tcBorders>
            <w:shd w:fill="ffffff" w:val="clear"/>
          </w:tcPr>
          <w:p w:rsidR="00000000" w:rsidDel="00000000" w:rsidP="00000000" w:rsidRDefault="00000000" w:rsidRPr="00000000" w14:paraId="000000AD">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Lp.</w:t>
            </w:r>
          </w:p>
        </w:tc>
        <w:tc>
          <w:tcPr>
            <w:vMerge w:val="restart"/>
            <w:tcBorders>
              <w:top w:color="000000" w:space="0" w:sz="4" w:val="single"/>
              <w:left w:color="000000" w:space="0" w:sz="4" w:val="single"/>
            </w:tcBorders>
            <w:shd w:fill="ffffff" w:val="clear"/>
          </w:tcPr>
          <w:p w:rsidR="00000000" w:rsidDel="00000000" w:rsidP="00000000" w:rsidRDefault="00000000" w:rsidRPr="00000000" w14:paraId="000000AE">
            <w:pPr>
              <w:pBdr>
                <w:top w:space="0" w:sz="0" w:val="nil"/>
                <w:left w:space="0" w:sz="0" w:val="nil"/>
                <w:bottom w:space="0" w:sz="0" w:val="nil"/>
                <w:right w:space="0" w:sz="0" w:val="nil"/>
                <w:between w:space="0" w:sz="0" w:val="nil"/>
              </w:pBdr>
              <w:shd w:fill="ffffff" w:val="clear"/>
              <w:spacing w:line="240" w:lineRule="auto"/>
              <w:ind w:left="0" w:right="2275"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Rodzaj materiału</w:t>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ffffff" w:val="clear"/>
              <w:spacing w:line="240" w:lineRule="auto"/>
              <w:ind w:left="0" w:right="2275"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Nr normy</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0">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Wymagania wobec materiałów</w:t>
            </w:r>
          </w:p>
        </w:tc>
      </w:tr>
      <w:tr>
        <w:trPr>
          <w:cantSplit w:val="1"/>
          <w:trHeight w:val="363" w:hRule="atLeast"/>
          <w:tblHeader w:val="0"/>
        </w:trPr>
        <w:tc>
          <w:tcPr>
            <w:vMerge w:val="continue"/>
            <w:tcBorders>
              <w:top w:color="000000" w:space="0" w:sz="4" w:val="single"/>
              <w:left w:color="000000" w:space="0" w:sz="4" w:val="single"/>
            </w:tcBorders>
            <w:shd w:fill="ffffff" w:val="clear"/>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vMerge w:val="continue"/>
            <w:tcBorders>
              <w:top w:color="000000" w:space="0" w:sz="4" w:val="single"/>
              <w:left w:color="000000" w:space="0" w:sz="4" w:val="single"/>
            </w:tcBorders>
            <w:shd w:fill="ffffff" w:val="clear"/>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color w:val="000000"/>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3">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KR 1 lub KR 2</w:t>
            </w:r>
          </w:p>
        </w:tc>
      </w:tr>
      <w:tr>
        <w:trPr>
          <w:cantSplit w:val="0"/>
          <w:trHeight w:val="1547"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B4">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B5">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Kruszywo łamane granulowane wg PN-EN 13043:2004, PN-EN 13043:2004 lub równoważne</w:t>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ze skał magmowych i przeobrażonych b) ze skał osadowych c) z surowca  sztucznego  (żużle pomiedziowe i stalownicze)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7">
            <w:pPr>
              <w:pBdr>
                <w:top w:space="0" w:sz="0" w:val="nil"/>
                <w:left w:space="0" w:sz="0" w:val="nil"/>
                <w:bottom w:space="0" w:sz="0" w:val="nil"/>
                <w:right w:space="0" w:sz="0" w:val="nil"/>
                <w:between w:space="0" w:sz="0" w:val="nil"/>
              </w:pBdr>
              <w:shd w:fill="ffffff" w:val="clear"/>
              <w:spacing w:line="240" w:lineRule="auto"/>
              <w:ind w:left="0" w:right="802"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kl. l, ll;gat.1,2 jw.</w:t>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jw.</w:t>
            </w:r>
          </w:p>
        </w:tc>
      </w:tr>
      <w:tr>
        <w:trPr>
          <w:cantSplit w:val="0"/>
          <w:trHeight w:val="695"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B9">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BA">
            <w:pPr>
              <w:pBdr>
                <w:top w:space="0" w:sz="0" w:val="nil"/>
                <w:left w:space="0" w:sz="0" w:val="nil"/>
                <w:bottom w:space="0" w:sz="0" w:val="nil"/>
                <w:right w:space="0" w:sz="0" w:val="nil"/>
                <w:between w:space="0" w:sz="0" w:val="nil"/>
              </w:pBdr>
              <w:shd w:fill="ffffff" w:val="clear"/>
              <w:spacing w:line="240" w:lineRule="auto"/>
              <w:ind w:left="0" w:right="1565"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Kruszywo łamane zwykłe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B">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kl. l, ll;gat.1,2</w:t>
            </w:r>
          </w:p>
        </w:tc>
      </w:tr>
      <w:tr>
        <w:trPr>
          <w:cantSplit w:val="0"/>
          <w:trHeight w:val="647"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BC">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BD">
            <w:pPr>
              <w:pBdr>
                <w:top w:space="0" w:sz="0" w:val="nil"/>
                <w:left w:space="0" w:sz="0" w:val="nil"/>
                <w:bottom w:space="0" w:sz="0" w:val="nil"/>
                <w:right w:space="0" w:sz="0" w:val="nil"/>
                <w:between w:space="0" w:sz="0" w:val="nil"/>
              </w:pBdr>
              <w:shd w:fill="ffffff" w:val="clear"/>
              <w:spacing w:line="240" w:lineRule="auto"/>
              <w:ind w:left="0" w:right="1728"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Żwir i mieszanka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BE">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kl. l, II</w:t>
            </w:r>
          </w:p>
        </w:tc>
      </w:tr>
      <w:tr>
        <w:trPr>
          <w:cantSplit w:val="0"/>
          <w:trHeight w:val="679"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BF">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0">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Grys i żwir kruszony z naturalnie rozdrobnionego surowca skalnego wg WT/MK-CZDP 84 lub równoważnej</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C1">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kl. l, ll;gat.1,2</w:t>
            </w:r>
          </w:p>
        </w:tc>
      </w:tr>
      <w:tr>
        <w:trPr>
          <w:cantSplit w:val="0"/>
          <w:trHeight w:val="521"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2">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5</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3">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Piasek wg PN-EN 13043:2004 lub równoważnej</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C4">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_gat. 1,2</w:t>
            </w:r>
          </w:p>
        </w:tc>
      </w:tr>
      <w:tr>
        <w:trPr>
          <w:cantSplit w:val="0"/>
          <w:trHeight w:val="1195"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5">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6">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Wypełniacz mineralny: a)wg  </w:t>
            </w:r>
            <w:hyperlink r:id="rId10">
              <w:r w:rsidDel="00000000" w:rsidR="00000000" w:rsidRPr="00000000">
                <w:rPr>
                  <w:rFonts w:ascii="Calibri" w:cs="Calibri" w:eastAsia="Calibri" w:hAnsi="Calibri"/>
                  <w:color w:val="000000"/>
                  <w:sz w:val="22"/>
                  <w:szCs w:val="22"/>
                  <w:u w:val="single"/>
                  <w:rtl w:val="0"/>
                </w:rPr>
                <w:t xml:space="preserve">PN-EN 13043:2004</w:t>
              </w:r>
            </w:hyperlink>
            <w:r w:rsidDel="00000000" w:rsidR="00000000" w:rsidRPr="00000000">
              <w:rPr>
                <w:rFonts w:ascii="Calibri" w:cs="Calibri" w:eastAsia="Calibri" w:hAnsi="Calibri"/>
                <w:color w:val="000000"/>
                <w:sz w:val="22"/>
                <w:szCs w:val="22"/>
                <w:rtl w:val="0"/>
              </w:rPr>
              <w:t xml:space="preserve">  lub równoważnej b) innego pochodzenia wg orzeczenia laboratoryjnego</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C7">
            <w:pPr>
              <w:pBdr>
                <w:top w:space="0" w:sz="0" w:val="nil"/>
                <w:left w:space="0" w:sz="0" w:val="nil"/>
                <w:bottom w:space="0" w:sz="0" w:val="nil"/>
                <w:right w:space="0" w:sz="0" w:val="nil"/>
                <w:between w:space="0" w:sz="0" w:val="nil"/>
              </w:pBdr>
              <w:shd w:fill="ffffff" w:val="clear"/>
              <w:spacing w:line="240" w:lineRule="auto"/>
              <w:ind w:left="0" w:right="384"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podstawowy, zastępczy pyły z odpylania, popioły lotne</w:t>
            </w:r>
          </w:p>
        </w:tc>
      </w:tr>
      <w:tr>
        <w:trPr>
          <w:cantSplit w:val="0"/>
          <w:trHeight w:val="870"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8">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7</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9">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Asfalt drogowy wg </w:t>
            </w:r>
            <w:r w:rsidDel="00000000" w:rsidR="00000000" w:rsidRPr="00000000">
              <w:rPr>
                <w:rFonts w:ascii="Calibri" w:cs="Calibri" w:eastAsia="Calibri" w:hAnsi="Calibri"/>
                <w:b w:val="1"/>
                <w:color w:val="ff0000"/>
                <w:sz w:val="22"/>
                <w:szCs w:val="22"/>
                <w:rtl w:val="0"/>
              </w:rPr>
              <w:t xml:space="preserve"> </w:t>
            </w:r>
            <w:hyperlink r:id="rId11">
              <w:r w:rsidDel="00000000" w:rsidR="00000000" w:rsidRPr="00000000">
                <w:rPr>
                  <w:rFonts w:ascii="Calibri" w:cs="Calibri" w:eastAsia="Calibri" w:hAnsi="Calibri"/>
                  <w:color w:val="000000"/>
                  <w:sz w:val="22"/>
                  <w:szCs w:val="22"/>
                  <w:u w:val="single"/>
                  <w:rtl w:val="0"/>
                </w:rPr>
                <w:t xml:space="preserve">PN-C -96170:1965</w:t>
              </w:r>
            </w:hyperlink>
            <w:r w:rsidDel="00000000" w:rsidR="00000000" w:rsidRPr="00000000">
              <w:rPr>
                <w:rFonts w:ascii="Calibri" w:cs="Calibri" w:eastAsia="Calibri" w:hAnsi="Calibri"/>
                <w:color w:val="000000"/>
                <w:sz w:val="22"/>
                <w:szCs w:val="22"/>
                <w:rtl w:val="0"/>
              </w:rPr>
              <w:t xml:space="preserve">,  </w:t>
            </w:r>
            <w:hyperlink r:id="rId12">
              <w:r w:rsidDel="00000000" w:rsidR="00000000" w:rsidRPr="00000000">
                <w:rPr>
                  <w:rFonts w:ascii="Calibri" w:cs="Calibri" w:eastAsia="Calibri" w:hAnsi="Calibri"/>
                  <w:color w:val="000000"/>
                  <w:sz w:val="22"/>
                  <w:szCs w:val="22"/>
                  <w:u w:val="single"/>
                  <w:rtl w:val="0"/>
                </w:rPr>
                <w:t xml:space="preserve">PN-EN 12591:2004</w:t>
              </w:r>
            </w:hyperlink>
            <w:r w:rsidDel="00000000" w:rsidR="00000000" w:rsidRPr="00000000">
              <w:rPr>
                <w:rFonts w:ascii="Calibri" w:cs="Calibri" w:eastAsia="Calibri" w:hAnsi="Calibri"/>
                <w:color w:val="000000"/>
                <w:sz w:val="22"/>
                <w:szCs w:val="22"/>
                <w:rtl w:val="0"/>
              </w:rPr>
              <w:t xml:space="preserve"> lub równoważnej</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CA">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D20, D35, D50,</w:t>
            </w:r>
          </w:p>
        </w:tc>
      </w:tr>
      <w:tr>
        <w:trPr>
          <w:cantSplit w:val="0"/>
          <w:trHeight w:val="891"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B">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8</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CC">
            <w:pPr>
              <w:pBdr>
                <w:top w:space="0" w:sz="0" w:val="nil"/>
                <w:left w:space="0" w:sz="0" w:val="nil"/>
                <w:bottom w:space="0" w:sz="0" w:val="nil"/>
                <w:right w:space="0" w:sz="0" w:val="nil"/>
                <w:between w:space="0" w:sz="0" w:val="nil"/>
              </w:pBdr>
              <w:shd w:fill="ffffff" w:val="clear"/>
              <w:spacing w:line="240" w:lineRule="auto"/>
              <w:ind w:left="0" w:right="1032"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Polimeroasfalt drogowy wg TWT-PAD-97, IBDiM 54/93 lub równoważnej</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CD">
            <w:pPr>
              <w:pBdr>
                <w:top w:space="0" w:sz="0" w:val="nil"/>
                <w:left w:space="0" w:sz="0" w:val="nil"/>
                <w:bottom w:space="0" w:sz="0" w:val="nil"/>
                <w:right w:space="0" w:sz="0" w:val="nil"/>
                <w:between w:space="0" w:sz="0" w:val="nil"/>
              </w:pBdr>
              <w:shd w:fill="ffffff" w:val="clear"/>
              <w:spacing w:line="240" w:lineRule="auto"/>
              <w:ind w:left="0" w:right="725"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DESO  A, B, C, DP30</w:t>
            </w:r>
          </w:p>
        </w:tc>
      </w:tr>
    </w:tbl>
    <w:p w:rsidR="00000000" w:rsidDel="00000000" w:rsidP="00000000" w:rsidRDefault="00000000" w:rsidRPr="00000000" w14:paraId="000000CE">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bookmarkStart w:colFirst="0" w:colLast="0" w:name="_heading=h.2jxsxqh" w:id="14"/>
      <w:bookmarkEnd w:id="14"/>
      <w:r w:rsidDel="00000000" w:rsidR="00000000" w:rsidRPr="00000000">
        <w:rPr>
          <w:rFonts w:ascii="Calibri" w:cs="Calibri" w:eastAsia="Calibri" w:hAnsi="Calibri"/>
          <w:b w:val="1"/>
          <w:color w:val="000000"/>
          <w:sz w:val="22"/>
          <w:szCs w:val="22"/>
          <w:rtl w:val="0"/>
        </w:rPr>
        <w:t xml:space="preserve">Materiały na podsypkę i do wypełnienia spoin oraz szczelin w nawierzchni</w:t>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stosować następujące materiały:</w:t>
      </w:r>
    </w:p>
    <w:p w:rsidR="00000000" w:rsidDel="00000000" w:rsidP="00000000" w:rsidRDefault="00000000" w:rsidRPr="00000000" w14:paraId="000000D0">
      <w:pPr>
        <w:numPr>
          <w:ilvl w:val="0"/>
          <w:numId w:val="2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 podsypkę cementowo-piaskową pod nawierzchnię mieszankę cementu i piasku w stosunku 1:4 z piasku naturalnego spełniającego wymagania dla gatunku 1 wg  </w:t>
      </w:r>
      <w:hyperlink r:id="rId13">
        <w:r w:rsidDel="00000000" w:rsidR="00000000" w:rsidRPr="00000000">
          <w:rPr>
            <w:rFonts w:ascii="Calibri" w:cs="Calibri" w:eastAsia="Calibri" w:hAnsi="Calibri"/>
            <w:color w:val="000000"/>
            <w:sz w:val="22"/>
            <w:szCs w:val="22"/>
            <w:u w:val="single"/>
            <w:rtl w:val="0"/>
          </w:rPr>
          <w:t xml:space="preserve">PN-EN 13043:2004</w:t>
        </w:r>
      </w:hyperlink>
      <w:r w:rsidDel="00000000" w:rsidR="00000000" w:rsidRPr="00000000">
        <w:rPr>
          <w:rFonts w:ascii="Calibri" w:cs="Calibri" w:eastAsia="Calibri" w:hAnsi="Calibri"/>
          <w:color w:val="000000"/>
          <w:sz w:val="22"/>
          <w:szCs w:val="22"/>
          <w:rtl w:val="0"/>
        </w:rPr>
        <w:t xml:space="preserve">, cementu powszechnego użytku spełniającego wymagania  </w:t>
      </w:r>
      <w:hyperlink r:id="rId14">
        <w:r w:rsidDel="00000000" w:rsidR="00000000" w:rsidRPr="00000000">
          <w:rPr>
            <w:rFonts w:ascii="Calibri" w:cs="Calibri" w:eastAsia="Calibri" w:hAnsi="Calibri"/>
            <w:color w:val="000000"/>
            <w:sz w:val="22"/>
            <w:szCs w:val="22"/>
            <w:u w:val="single"/>
            <w:rtl w:val="0"/>
          </w:rPr>
          <w:t xml:space="preserve">PN-EN 197-1:2002 </w:t>
        </w:r>
      </w:hyperlink>
      <w:r w:rsidDel="00000000" w:rsidR="00000000" w:rsidRPr="00000000">
        <w:rPr>
          <w:rFonts w:ascii="Calibri" w:cs="Calibri" w:eastAsia="Calibri" w:hAnsi="Calibri"/>
          <w:color w:val="000000"/>
          <w:sz w:val="22"/>
          <w:szCs w:val="22"/>
          <w:rtl w:val="0"/>
        </w:rPr>
        <w:t xml:space="preserve"> i wody odmiany 1 odpowiadającej wymaganiom </w:t>
      </w:r>
      <w:hyperlink r:id="rId15">
        <w:r w:rsidDel="00000000" w:rsidR="00000000" w:rsidRPr="00000000">
          <w:rPr>
            <w:rFonts w:ascii="Calibri" w:cs="Calibri" w:eastAsia="Calibri" w:hAnsi="Calibri"/>
            <w:color w:val="000000"/>
            <w:sz w:val="22"/>
            <w:szCs w:val="22"/>
            <w:u w:val="single"/>
            <w:rtl w:val="0"/>
          </w:rPr>
          <w:t xml:space="preserve">PN-EN 1008:2004</w:t>
        </w:r>
      </w:hyperlink>
      <w:r w:rsidDel="00000000" w:rsidR="00000000" w:rsidRPr="00000000">
        <w:rPr>
          <w:rFonts w:ascii="Calibri" w:cs="Calibri" w:eastAsia="Calibri" w:hAnsi="Calibri"/>
          <w:color w:val="000000"/>
          <w:sz w:val="22"/>
          <w:szCs w:val="22"/>
          <w:rtl w:val="0"/>
        </w:rPr>
        <w:t xml:space="preserve">   lub równoważne</w:t>
      </w:r>
    </w:p>
    <w:p w:rsidR="00000000" w:rsidDel="00000000" w:rsidP="00000000" w:rsidRDefault="00000000" w:rsidRPr="00000000" w14:paraId="000000D1">
      <w:pPr>
        <w:numPr>
          <w:ilvl w:val="0"/>
          <w:numId w:val="2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wypełniania spoin w nawierzchni na podsypce cementowo-piaskowej piasek naturalny spełniający wymagania </w:t>
      </w:r>
      <w:hyperlink r:id="rId16">
        <w:r w:rsidDel="00000000" w:rsidR="00000000" w:rsidRPr="00000000">
          <w:rPr>
            <w:rFonts w:ascii="Calibri" w:cs="Calibri" w:eastAsia="Calibri" w:hAnsi="Calibri"/>
            <w:color w:val="000000"/>
            <w:sz w:val="22"/>
            <w:szCs w:val="22"/>
            <w:u w:val="single"/>
            <w:rtl w:val="0"/>
          </w:rPr>
          <w:t xml:space="preserve">PN-EN 13043:2004</w:t>
        </w:r>
      </w:hyperlink>
      <w:r w:rsidDel="00000000" w:rsidR="00000000" w:rsidRPr="00000000">
        <w:rPr>
          <w:rFonts w:ascii="Calibri" w:cs="Calibri" w:eastAsia="Calibri" w:hAnsi="Calibri"/>
          <w:color w:val="000000"/>
          <w:sz w:val="22"/>
          <w:szCs w:val="22"/>
          <w:rtl w:val="0"/>
        </w:rPr>
        <w:t xml:space="preserve"> gatunku 2 lub równoważne.</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z337ya" w:id="15"/>
      <w:bookmarkEnd w:id="15"/>
      <w:r w:rsidDel="00000000" w:rsidR="00000000" w:rsidRPr="00000000">
        <w:rPr>
          <w:rtl w:val="0"/>
        </w:rPr>
      </w:r>
    </w:p>
    <w:p w:rsidR="00000000" w:rsidDel="00000000" w:rsidP="00000000" w:rsidRDefault="00000000" w:rsidRPr="00000000" w14:paraId="000000D4">
      <w:pPr>
        <w:keepNext w:val="1"/>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rPr>
      </w:pPr>
      <w:r w:rsidDel="00000000" w:rsidR="00000000" w:rsidRPr="00000000">
        <w:rPr>
          <w:rFonts w:ascii="Calibri" w:cs="Calibri" w:eastAsia="Calibri" w:hAnsi="Calibri"/>
          <w:b w:val="1"/>
          <w:color w:val="000000"/>
          <w:rtl w:val="0"/>
        </w:rPr>
        <w:t xml:space="preserve">WYMAGANIA DOTYCZĄCE SPRZĘTU I MASZYN</w:t>
      </w:r>
      <w:r w:rsidDel="00000000" w:rsidR="00000000" w:rsidRPr="00000000">
        <w:rPr>
          <w:rtl w:val="0"/>
        </w:rPr>
      </w:r>
    </w:p>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sprzętu i maszyn zostały zawarte w ST tom I pkt. 14.</w:t>
      </w:r>
    </w:p>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D8">
      <w:pPr>
        <w:numPr>
          <w:ilvl w:val="0"/>
          <w:numId w:val="3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używania jedynie takiego sprzętu, który nie spowoduje niekorzystnego wpływu na jakość wykonywanych robót. </w:t>
      </w:r>
    </w:p>
    <w:p w:rsidR="00000000" w:rsidDel="00000000" w:rsidP="00000000" w:rsidRDefault="00000000" w:rsidRPr="00000000" w14:paraId="000000D9">
      <w:pPr>
        <w:numPr>
          <w:ilvl w:val="0"/>
          <w:numId w:val="3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rsidR="00000000" w:rsidDel="00000000" w:rsidP="00000000" w:rsidRDefault="00000000" w:rsidRPr="00000000" w14:paraId="000000DA">
      <w:pPr>
        <w:numPr>
          <w:ilvl w:val="0"/>
          <w:numId w:val="3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rsidR="00000000" w:rsidDel="00000000" w:rsidP="00000000" w:rsidRDefault="00000000" w:rsidRPr="00000000" w14:paraId="000000DB">
      <w:pPr>
        <w:numPr>
          <w:ilvl w:val="0"/>
          <w:numId w:val="3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rsidR="00000000" w:rsidDel="00000000" w:rsidP="00000000" w:rsidRDefault="00000000" w:rsidRPr="00000000" w14:paraId="000000DC">
      <w:pPr>
        <w:numPr>
          <w:ilvl w:val="0"/>
          <w:numId w:val="3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Sprzęt powinien podlegać kontroli osoby odpowiedzialnej za bhp na budowie. </w:t>
      </w:r>
    </w:p>
    <w:p w:rsidR="00000000" w:rsidDel="00000000" w:rsidP="00000000" w:rsidRDefault="00000000" w:rsidRPr="00000000" w14:paraId="000000DD">
      <w:pPr>
        <w:numPr>
          <w:ilvl w:val="0"/>
          <w:numId w:val="3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Jeżeli dokumentacja projektowa lub warunki umowy przewidują możliwość wariantowego użycia sprzętu przy wykonywanych robotach, wykonawca powiadomi inspektora nadzoru i uzyska jego akceptację przed użyciem sprzętu. </w:t>
      </w:r>
    </w:p>
    <w:p w:rsidR="00000000" w:rsidDel="00000000" w:rsidP="00000000" w:rsidRDefault="00000000" w:rsidRPr="00000000" w14:paraId="000000DE">
      <w:pPr>
        <w:numPr>
          <w:ilvl w:val="0"/>
          <w:numId w:val="3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Wybrany sprzęt, po akceptacji Inspektora Nadzoru, nie może być później zmieniany bez jego zgody. </w:t>
      </w:r>
    </w:p>
    <w:p w:rsidR="00000000" w:rsidDel="00000000" w:rsidP="00000000" w:rsidRDefault="00000000" w:rsidRPr="00000000" w14:paraId="000000DF">
      <w:pPr>
        <w:numPr>
          <w:ilvl w:val="0"/>
          <w:numId w:val="3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Jakikolwiek sprzęt, maszyny, urządzenia i narzędzia nie gwarantujące zachowania warunków umowy, zostaną przez Inspektora Nadzoru zdyskwalifikowane i nie dopuszczone do robót.</w:t>
      </w:r>
    </w:p>
    <w:p w:rsidR="00000000" w:rsidDel="00000000" w:rsidP="00000000" w:rsidRDefault="00000000" w:rsidRPr="00000000" w14:paraId="000000E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E1">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3j2qqm3" w:id="16"/>
      <w:bookmarkEnd w:id="16"/>
      <w:r w:rsidDel="00000000" w:rsidR="00000000" w:rsidRPr="00000000">
        <w:rPr>
          <w:rtl w:val="0"/>
        </w:rPr>
      </w:r>
    </w:p>
    <w:p w:rsidR="00000000" w:rsidDel="00000000" w:rsidP="00000000" w:rsidRDefault="00000000" w:rsidRPr="00000000" w14:paraId="000000E2">
      <w:pPr>
        <w:keepNext w:val="1"/>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rPr>
      </w:pPr>
      <w:r w:rsidDel="00000000" w:rsidR="00000000" w:rsidRPr="00000000">
        <w:rPr>
          <w:rFonts w:ascii="Calibri" w:cs="Calibri" w:eastAsia="Calibri" w:hAnsi="Calibri"/>
          <w:b w:val="1"/>
          <w:color w:val="000000"/>
          <w:rtl w:val="0"/>
        </w:rPr>
        <w:t xml:space="preserve">WYMAGANIA DOTYCZĄCE ŚRODKÓW TRANSPORTU</w:t>
      </w:r>
      <w:r w:rsidDel="00000000" w:rsidR="00000000" w:rsidRPr="00000000">
        <w:rPr>
          <w:rtl w:val="0"/>
        </w:rPr>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środków transportu zostały zawarte w ST tom I pkt. 15.</w:t>
      </w:r>
    </w:p>
    <w:p w:rsidR="00000000" w:rsidDel="00000000" w:rsidP="00000000" w:rsidRDefault="00000000" w:rsidRPr="00000000" w14:paraId="000000E5">
      <w:pPr>
        <w:pBdr>
          <w:top w:space="0" w:sz="0" w:val="nil"/>
          <w:left w:space="0" w:sz="0" w:val="nil"/>
          <w:bottom w:space="0" w:sz="0" w:val="nil"/>
          <w:right w:space="0" w:sz="0" w:val="nil"/>
          <w:between w:space="0" w:sz="0" w:val="nil"/>
        </w:pBdr>
        <w:tabs>
          <w:tab w:val="left" w:leader="none" w:pos="0"/>
          <w:tab w:val="left" w:leader="none" w:pos="6946"/>
        </w:tabs>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E6">
      <w:pPr>
        <w:numPr>
          <w:ilvl w:val="0"/>
          <w:numId w:val="2"/>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Materiały powinny być przewożone środkami transportu kołowego – samochodem skrzyniowym, wywrotką i samochodem dostawczym w sposób zapewniający uniknięcie uszkodzeń podczas transportu. </w:t>
      </w:r>
    </w:p>
    <w:p w:rsidR="00000000" w:rsidDel="00000000" w:rsidP="00000000" w:rsidRDefault="00000000" w:rsidRPr="00000000" w14:paraId="000000E7">
      <w:pPr>
        <w:numPr>
          <w:ilvl w:val="0"/>
          <w:numId w:val="2"/>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Środki transportowe muszą być w pełni sprawne. Podczas transportu należy przestrzegać przepisów bhp przy robotach transportowych.</w:t>
      </w:r>
    </w:p>
    <w:p w:rsidR="00000000" w:rsidDel="00000000" w:rsidP="00000000" w:rsidRDefault="00000000" w:rsidRPr="00000000" w14:paraId="000000E8">
      <w:pPr>
        <w:numPr>
          <w:ilvl w:val="0"/>
          <w:numId w:val="2"/>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Obowiązkiem wykonawcy jest pozyskanie wymaganych prawem zezwoleń na poruszanie się środkami transportu po terenie m.st. Warszawy.</w:t>
      </w:r>
    </w:p>
    <w:p w:rsidR="00000000" w:rsidDel="00000000" w:rsidP="00000000" w:rsidRDefault="00000000" w:rsidRPr="00000000" w14:paraId="000000E9">
      <w:pPr>
        <w:numPr>
          <w:ilvl w:val="0"/>
          <w:numId w:val="2"/>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Kostki betonowe, trylinka </w:t>
      </w:r>
      <w:r w:rsidDel="00000000" w:rsidR="00000000" w:rsidRPr="00000000">
        <w:rPr>
          <w:rFonts w:ascii="Calibri" w:cs="Calibri" w:eastAsia="Calibri" w:hAnsi="Calibri"/>
          <w:color w:val="000000"/>
          <w:sz w:val="22"/>
          <w:szCs w:val="22"/>
          <w:rtl w:val="0"/>
        </w:rPr>
        <w:t xml:space="preserve">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0EA">
      <w:pPr>
        <w:numPr>
          <w:ilvl w:val="0"/>
          <w:numId w:val="2"/>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Kostki kamienne </w:t>
      </w:r>
      <w:r w:rsidDel="00000000" w:rsidR="00000000" w:rsidRPr="00000000">
        <w:rPr>
          <w:rFonts w:ascii="Calibri" w:cs="Calibri" w:eastAsia="Calibri" w:hAnsi="Calibri"/>
          <w:color w:val="000000"/>
          <w:sz w:val="22"/>
          <w:szCs w:val="22"/>
          <w:rtl w:val="0"/>
        </w:rPr>
        <w:t xml:space="preserve">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rsidR="00000000" w:rsidDel="00000000" w:rsidP="00000000" w:rsidRDefault="00000000" w:rsidRPr="00000000" w14:paraId="000000EB">
      <w:pPr>
        <w:numPr>
          <w:ilvl w:val="0"/>
          <w:numId w:val="2"/>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Krawężniki i obrzeża</w:t>
      </w:r>
      <w:r w:rsidDel="00000000" w:rsidR="00000000" w:rsidRPr="00000000">
        <w:rPr>
          <w:rFonts w:ascii="Calibri" w:cs="Calibri" w:eastAsia="Calibri" w:hAnsi="Calibri"/>
          <w:color w:val="000000"/>
          <w:sz w:val="22"/>
          <w:szCs w:val="22"/>
          <w:rtl w:val="0"/>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rsidR="00000000" w:rsidDel="00000000" w:rsidP="00000000" w:rsidRDefault="00000000" w:rsidRPr="00000000" w14:paraId="000000EC">
      <w:pPr>
        <w:numPr>
          <w:ilvl w:val="0"/>
          <w:numId w:val="2"/>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Beton asfaltowy</w:t>
      </w:r>
      <w:r w:rsidDel="00000000" w:rsidR="00000000" w:rsidRPr="00000000">
        <w:rPr>
          <w:rFonts w:ascii="Calibri" w:cs="Calibri" w:eastAsia="Calibri" w:hAnsi="Calibri"/>
          <w:color w:val="000000"/>
          <w:sz w:val="22"/>
          <w:szCs w:val="22"/>
          <w:rtl w:val="0"/>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rsidR="00000000" w:rsidDel="00000000" w:rsidP="00000000" w:rsidRDefault="00000000" w:rsidRPr="00000000" w14:paraId="000000ED">
      <w:pPr>
        <w:numPr>
          <w:ilvl w:val="0"/>
          <w:numId w:val="2"/>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Kruszywa</w:t>
      </w:r>
      <w:r w:rsidDel="00000000" w:rsidR="00000000" w:rsidRPr="00000000">
        <w:rPr>
          <w:rFonts w:ascii="Calibri" w:cs="Calibri" w:eastAsia="Calibri" w:hAnsi="Calibri"/>
          <w:color w:val="000000"/>
          <w:sz w:val="22"/>
          <w:szCs w:val="22"/>
          <w:rtl w:val="0"/>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1y810tw" w:id="17"/>
      <w:bookmarkEnd w:id="17"/>
      <w:r w:rsidDel="00000000" w:rsidR="00000000" w:rsidRPr="00000000">
        <w:rPr>
          <w:rtl w:val="0"/>
        </w:rPr>
      </w:r>
    </w:p>
    <w:p w:rsidR="00000000" w:rsidDel="00000000" w:rsidP="00000000" w:rsidRDefault="00000000" w:rsidRPr="00000000" w14:paraId="000000F0">
      <w:pPr>
        <w:keepNext w:val="1"/>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sz w:val="22"/>
          <w:szCs w:val="22"/>
        </w:rPr>
      </w:pPr>
      <w:r w:rsidDel="00000000" w:rsidR="00000000" w:rsidRPr="00000000">
        <w:rPr>
          <w:rFonts w:ascii="Calibri" w:cs="Calibri" w:eastAsia="Calibri" w:hAnsi="Calibri"/>
          <w:b w:val="1"/>
          <w:color w:val="000000"/>
          <w:rtl w:val="0"/>
        </w:rPr>
        <w:t xml:space="preserve">WYMAGANIA DOTYCZĄCE WYKONANIA I ODBIORU ROBÓT BUDOWLANYCH</w:t>
      </w:r>
      <w:r w:rsidDel="00000000" w:rsidR="00000000" w:rsidRPr="00000000">
        <w:rPr>
          <w:rtl w:val="0"/>
        </w:rPr>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F2">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wykonania i odbioru robót budowlanych zostały zawarte w ST tom I pkt. 16 oraz </w:t>
      </w:r>
      <w:r w:rsidDel="00000000" w:rsidR="00000000" w:rsidRPr="00000000">
        <w:rPr>
          <w:rFonts w:ascii="Calibri" w:cs="Calibri" w:eastAsia="Calibri" w:hAnsi="Calibri"/>
          <w:sz w:val="22"/>
          <w:szCs w:val="22"/>
          <w:rtl w:val="0"/>
        </w:rPr>
        <w:t xml:space="preserve">19</w:t>
      </w:r>
      <w:r w:rsidDel="00000000" w:rsidR="00000000" w:rsidRPr="00000000">
        <w:rPr>
          <w:rFonts w:ascii="Calibri" w:cs="Calibri" w:eastAsia="Calibri" w:hAnsi="Calibri"/>
          <w:color w:val="000000"/>
          <w:sz w:val="22"/>
          <w:szCs w:val="22"/>
          <w:rtl w:val="0"/>
        </w:rPr>
        <w:t xml:space="preserve">.</w:t>
      </w:r>
    </w:p>
    <w:p w:rsidR="00000000" w:rsidDel="00000000" w:rsidP="00000000" w:rsidRDefault="00000000" w:rsidRPr="00000000" w14:paraId="000000F3">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F4">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Koordynacja robót budowlano montażowych poszczególnych rodzajów powinna być dokonywana we wszystkich fazach procesu inwestycyjnego i </w:t>
      </w:r>
      <w:r w:rsidDel="00000000" w:rsidR="00000000" w:rsidRPr="00000000">
        <w:rPr>
          <w:rFonts w:ascii="Calibri" w:cs="Calibri" w:eastAsia="Calibri" w:hAnsi="Calibri"/>
          <w:sz w:val="22"/>
          <w:szCs w:val="22"/>
          <w:rtl w:val="0"/>
        </w:rPr>
        <w:t xml:space="preserve">potwierdzona</w:t>
      </w:r>
      <w:r w:rsidDel="00000000" w:rsidR="00000000" w:rsidRPr="00000000">
        <w:rPr>
          <w:rFonts w:ascii="Calibri" w:cs="Calibri" w:eastAsia="Calibri" w:hAnsi="Calibri"/>
          <w:color w:val="000000"/>
          <w:sz w:val="22"/>
          <w:szCs w:val="22"/>
          <w:rtl w:val="0"/>
        </w:rPr>
        <w:t xml:space="preserve"> zapisami w dzienniku budowy.</w:t>
      </w:r>
    </w:p>
    <w:p w:rsidR="00000000" w:rsidDel="00000000" w:rsidP="00000000" w:rsidRDefault="00000000" w:rsidRPr="00000000" w14:paraId="000000F5">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rsidR="00000000" w:rsidDel="00000000" w:rsidP="00000000" w:rsidRDefault="00000000" w:rsidRPr="00000000" w14:paraId="000000F6">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należy wykonać w oparciu o obowiązujące przepisy i normy wykonania i odbioru robót:</w:t>
      </w:r>
    </w:p>
    <w:p w:rsidR="00000000" w:rsidDel="00000000" w:rsidP="00000000" w:rsidRDefault="00000000" w:rsidRPr="00000000" w14:paraId="000000F7">
      <w:pPr>
        <w:numPr>
          <w:ilvl w:val="0"/>
          <w:numId w:val="26"/>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ustawą z dnia 7 lipca 1994 r. Prawo budowlane (Dz. U. z 2023 r. poz. 682 z późń. zm.)</w:t>
      </w:r>
    </w:p>
    <w:p w:rsidR="00000000" w:rsidDel="00000000" w:rsidP="00000000" w:rsidRDefault="00000000" w:rsidRPr="00000000" w14:paraId="000000F8">
      <w:pPr>
        <w:numPr>
          <w:ilvl w:val="0"/>
          <w:numId w:val="26"/>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ustawą z dnia 16 kwietnia 2004 r. o wyrobach budowlanych (Dz. U. 2021 poz. 1213 z późn. zm.) </w:t>
      </w:r>
    </w:p>
    <w:p w:rsidR="00000000" w:rsidDel="00000000" w:rsidP="00000000" w:rsidRDefault="00000000" w:rsidRPr="00000000" w14:paraId="000000F9">
      <w:pPr>
        <w:numPr>
          <w:ilvl w:val="0"/>
          <w:numId w:val="26"/>
        </w:numPr>
        <w:pBdr>
          <w:top w:space="0" w:sz="0" w:val="nil"/>
          <w:left w:space="0" w:sz="0" w:val="nil"/>
          <w:bottom w:space="0" w:sz="0" w:val="nil"/>
          <w:right w:space="0" w:sz="0" w:val="nil"/>
          <w:between w:space="0" w:sz="0" w:val="nil"/>
        </w:pBdr>
        <w:tabs>
          <w:tab w:val="left" w:leader="none" w:pos="0"/>
        </w:tabs>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Polskimi normami, normami branżowymi oraz innymi przepisami, dotyczącymi prowadzonych robót.</w:t>
      </w:r>
    </w:p>
    <w:p w:rsidR="00000000" w:rsidDel="00000000" w:rsidP="00000000" w:rsidRDefault="00000000" w:rsidRPr="00000000" w14:paraId="000000FA">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okresie trwania i wykonywania robót Wykonawca będzie:</w:t>
      </w:r>
    </w:p>
    <w:p w:rsidR="00000000" w:rsidDel="00000000" w:rsidP="00000000" w:rsidRDefault="00000000" w:rsidRPr="00000000" w14:paraId="000000FB">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utrzymywać teren robót i wykopy w stanie bez wody stojącej,</w:t>
      </w:r>
    </w:p>
    <w:p w:rsidR="00000000" w:rsidDel="00000000" w:rsidP="00000000" w:rsidRDefault="00000000" w:rsidRPr="00000000" w14:paraId="000000FC">
      <w:pPr>
        <w:numPr>
          <w:ilvl w:val="0"/>
          <w:numId w:val="4"/>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rsidR="00000000" w:rsidDel="00000000" w:rsidP="00000000" w:rsidRDefault="00000000" w:rsidRPr="00000000" w14:paraId="000000FD">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Stosując się do tych wymagań, Wykonawca będzie miał szczególny wzgląd na: </w:t>
      </w:r>
    </w:p>
    <w:p w:rsidR="00000000" w:rsidDel="00000000" w:rsidP="00000000" w:rsidRDefault="00000000" w:rsidRPr="00000000" w14:paraId="000000FE">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zanieczyszczeniem zbiorników i cieków wodnych pyłami lub substancjami toksycznymi,</w:t>
      </w:r>
    </w:p>
    <w:p w:rsidR="00000000" w:rsidDel="00000000" w:rsidP="00000000" w:rsidRDefault="00000000" w:rsidRPr="00000000" w14:paraId="000000FF">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zanieczyszczenia powietrza pyłami lub gazami,</w:t>
      </w:r>
    </w:p>
    <w:p w:rsidR="00000000" w:rsidDel="00000000" w:rsidP="00000000" w:rsidRDefault="00000000" w:rsidRPr="00000000" w14:paraId="00000100">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możliwość powstania pożaru.</w:t>
      </w:r>
    </w:p>
    <w:p w:rsidR="00000000" w:rsidDel="00000000" w:rsidP="00000000" w:rsidRDefault="00000000" w:rsidRPr="00000000" w14:paraId="00000101">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rsidR="00000000" w:rsidDel="00000000" w:rsidP="00000000" w:rsidRDefault="00000000" w:rsidRPr="00000000" w14:paraId="00000102">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będzie odpowiedzialny za wszystkie straty spowodowane pożarem wywołanym jako rezultat realizacji robót albo przez personel wykonawcy. </w:t>
      </w:r>
    </w:p>
    <w:p w:rsidR="00000000" w:rsidDel="00000000" w:rsidP="00000000" w:rsidRDefault="00000000" w:rsidRPr="00000000" w14:paraId="00000103">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odpowiada za ochronę instalacji sieci i urządzeń itp. zlokalizowanych w miejscu prowadzenia robót budowlanych. </w:t>
      </w:r>
    </w:p>
    <w:p w:rsidR="00000000" w:rsidDel="00000000" w:rsidP="00000000" w:rsidRDefault="00000000" w:rsidRPr="00000000" w14:paraId="00000104">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zapewni właściwe oznaczenie i zabezpieczenie przed uszkodzeniem instalacji, sieci urządzeń itp. w czasie trwania robót budowlanych. </w:t>
      </w:r>
    </w:p>
    <w:p w:rsidR="00000000" w:rsidDel="00000000" w:rsidP="00000000" w:rsidRDefault="00000000" w:rsidRPr="00000000" w14:paraId="00000105">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rsidR="00000000" w:rsidDel="00000000" w:rsidP="00000000" w:rsidRDefault="00000000" w:rsidRPr="00000000" w14:paraId="00000106">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Następstwa jakiegokolwiek błędu spowodowanego przez Wykonawcę w wytyczeniu i wykonywaniu robót zostaną poprawione przez Wykonawcę na własny koszt. </w:t>
      </w:r>
    </w:p>
    <w:p w:rsidR="00000000" w:rsidDel="00000000" w:rsidP="00000000" w:rsidRDefault="00000000" w:rsidRPr="00000000" w14:paraId="00000107">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rsidR="00000000" w:rsidDel="00000000" w:rsidP="00000000" w:rsidRDefault="00000000" w:rsidRPr="00000000" w14:paraId="00000108">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rsidR="00000000" w:rsidDel="00000000" w:rsidP="00000000" w:rsidRDefault="00000000" w:rsidRPr="00000000" w14:paraId="00000109">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rsidR="00000000" w:rsidDel="00000000" w:rsidP="00000000" w:rsidRDefault="00000000" w:rsidRPr="00000000" w14:paraId="0000010A">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4i7ojhp" w:id="18"/>
      <w:bookmarkEnd w:id="18"/>
      <w:r w:rsidDel="00000000" w:rsidR="00000000" w:rsidRPr="00000000">
        <w:rPr>
          <w:rtl w:val="0"/>
        </w:rPr>
      </w:r>
    </w:p>
    <w:p w:rsidR="00000000" w:rsidDel="00000000" w:rsidP="00000000" w:rsidRDefault="00000000" w:rsidRPr="00000000" w14:paraId="0000010B">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robót rozbiórkowych nawierzchni chodników i dróg</w:t>
      </w:r>
    </w:p>
    <w:p w:rsidR="00000000" w:rsidDel="00000000" w:rsidP="00000000" w:rsidRDefault="00000000" w:rsidRPr="00000000" w14:paraId="0000010C">
      <w:pPr>
        <w:numPr>
          <w:ilvl w:val="0"/>
          <w:numId w:val="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rozbiórkowe elementów chodników i nawierzchni obejmują usunięcie z terenu budowy wszystkich jej elementów kolidujących z prowadzeniem robót objętych zamówieniem. </w:t>
      </w:r>
    </w:p>
    <w:p w:rsidR="00000000" w:rsidDel="00000000" w:rsidP="00000000" w:rsidRDefault="00000000" w:rsidRPr="00000000" w14:paraId="0000010D">
      <w:pPr>
        <w:numPr>
          <w:ilvl w:val="0"/>
          <w:numId w:val="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rozbiórkowe można wykonywać ręcznie mechanicznie lub w inny sposób określony z inspektorem nadzoru. </w:t>
      </w:r>
    </w:p>
    <w:p w:rsidR="00000000" w:rsidDel="00000000" w:rsidP="00000000" w:rsidRDefault="00000000" w:rsidRPr="00000000" w14:paraId="0000010E">
      <w:pPr>
        <w:numPr>
          <w:ilvl w:val="0"/>
          <w:numId w:val="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elementy możliwe do powtórnego wbudowania i wykorzystania powinny być oczyszczone i posegregowane według danych asortymentów. </w:t>
      </w:r>
    </w:p>
    <w:p w:rsidR="00000000" w:rsidDel="00000000" w:rsidP="00000000" w:rsidRDefault="00000000" w:rsidRPr="00000000" w14:paraId="0000010F">
      <w:pPr>
        <w:numPr>
          <w:ilvl w:val="0"/>
          <w:numId w:val="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powtórnym wbudowaniem wszystkie elementy z odzysku powinny być odebrane przez inspektora nadzoru. </w:t>
      </w:r>
    </w:p>
    <w:p w:rsidR="00000000" w:rsidDel="00000000" w:rsidP="00000000" w:rsidRDefault="00000000" w:rsidRPr="00000000" w14:paraId="00000110">
      <w:pPr>
        <w:numPr>
          <w:ilvl w:val="0"/>
          <w:numId w:val="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rsidR="00000000" w:rsidDel="00000000" w:rsidP="00000000" w:rsidRDefault="00000000" w:rsidRPr="00000000" w14:paraId="00000111">
      <w:pPr>
        <w:numPr>
          <w:ilvl w:val="0"/>
          <w:numId w:val="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Ubytki w miejscach, gdzie nie przewiduje się wykonania wykopów drogowych należy wypełnić warstwami gruntem o wilgotności optymalnej i zagęścić do poziomu otaczającego terenu.</w:t>
      </w:r>
    </w:p>
    <w:p w:rsidR="00000000" w:rsidDel="00000000" w:rsidP="00000000" w:rsidRDefault="00000000" w:rsidRPr="00000000" w14:paraId="00000112">
      <w:p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13">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bookmarkStart w:colFirst="0" w:colLast="0" w:name="_heading=h.2xcytpi" w:id="19"/>
      <w:bookmarkEnd w:id="19"/>
      <w:r w:rsidDel="00000000" w:rsidR="00000000" w:rsidRPr="00000000">
        <w:rPr>
          <w:rFonts w:ascii="Calibri" w:cs="Calibri" w:eastAsia="Calibri" w:hAnsi="Calibri"/>
          <w:b w:val="1"/>
          <w:color w:val="000000"/>
          <w:sz w:val="22"/>
          <w:szCs w:val="22"/>
          <w:rtl w:val="0"/>
        </w:rPr>
        <w:t xml:space="preserve"> Profilowanie i zagęszczenie podłoża</w:t>
      </w:r>
    </w:p>
    <w:p w:rsidR="00000000" w:rsidDel="00000000" w:rsidP="00000000" w:rsidRDefault="00000000" w:rsidRPr="00000000" w14:paraId="00000114">
      <w:pPr>
        <w:numPr>
          <w:ilvl w:val="0"/>
          <w:numId w:val="7"/>
        </w:numPr>
        <w:pBdr>
          <w:top w:space="0" w:sz="0" w:val="nil"/>
          <w:left w:space="0" w:sz="0" w:val="nil"/>
          <w:bottom w:space="0" w:sz="0" w:val="nil"/>
          <w:right w:space="0" w:sz="0" w:val="nil"/>
          <w:between w:space="0" w:sz="0" w:val="nil"/>
        </w:pBdr>
        <w:shd w:fill="ffffff" w:val="clear"/>
        <w:spacing w:before="120" w:line="240" w:lineRule="auto"/>
        <w:ind w:left="0" w:right="1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000000" w:rsidDel="00000000" w:rsidP="00000000" w:rsidRDefault="00000000" w:rsidRPr="00000000" w14:paraId="00000115">
      <w:pPr>
        <w:numPr>
          <w:ilvl w:val="0"/>
          <w:numId w:val="7"/>
        </w:numPr>
        <w:pBdr>
          <w:top w:space="0" w:sz="0" w:val="nil"/>
          <w:left w:space="0" w:sz="0" w:val="nil"/>
          <w:bottom w:space="0" w:sz="0" w:val="nil"/>
          <w:right w:space="0" w:sz="0" w:val="nil"/>
          <w:between w:space="0" w:sz="0" w:val="nil"/>
        </w:pBdr>
        <w:shd w:fill="ffffff" w:val="clear"/>
        <w:spacing w:before="120" w:line="240" w:lineRule="auto"/>
        <w:ind w:left="0" w:right="1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rsidR="00000000" w:rsidDel="00000000" w:rsidP="00000000" w:rsidRDefault="00000000" w:rsidRPr="00000000" w14:paraId="00000116">
      <w:pPr>
        <w:numPr>
          <w:ilvl w:val="0"/>
          <w:numId w:val="7"/>
        </w:numPr>
        <w:pBdr>
          <w:top w:space="0" w:sz="0" w:val="nil"/>
          <w:left w:space="0" w:sz="0" w:val="nil"/>
          <w:bottom w:space="0" w:sz="0" w:val="nil"/>
          <w:right w:space="0" w:sz="0" w:val="nil"/>
          <w:between w:space="0" w:sz="0" w:val="nil"/>
        </w:pBdr>
        <w:shd w:fill="ffffff" w:val="clear"/>
        <w:spacing w:before="120" w:line="240" w:lineRule="auto"/>
        <w:ind w:left="0" w:right="1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rsidR="00000000" w:rsidDel="00000000" w:rsidP="00000000" w:rsidRDefault="00000000" w:rsidRPr="00000000" w14:paraId="00000117">
      <w:pPr>
        <w:numPr>
          <w:ilvl w:val="0"/>
          <w:numId w:val="7"/>
        </w:numPr>
        <w:pBdr>
          <w:top w:space="0" w:sz="0" w:val="nil"/>
          <w:left w:space="0" w:sz="0" w:val="nil"/>
          <w:bottom w:space="0" w:sz="0" w:val="nil"/>
          <w:right w:space="0" w:sz="0" w:val="nil"/>
          <w:between w:space="0" w:sz="0" w:val="nil"/>
        </w:pBdr>
        <w:shd w:fill="ffffff" w:val="clear"/>
        <w:spacing w:before="120" w:line="240" w:lineRule="auto"/>
        <w:ind w:left="0" w:right="1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1ci93xb" w:id="20"/>
      <w:bookmarkEnd w:id="20"/>
      <w:r w:rsidDel="00000000" w:rsidR="00000000" w:rsidRPr="00000000">
        <w:rPr>
          <w:rtl w:val="0"/>
        </w:rPr>
      </w:r>
    </w:p>
    <w:p w:rsidR="00000000" w:rsidDel="00000000" w:rsidP="00000000" w:rsidRDefault="00000000" w:rsidRPr="00000000" w14:paraId="00000119">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(odtworzenie) warstwy podsypkowej </w:t>
      </w:r>
    </w:p>
    <w:p w:rsidR="00000000" w:rsidDel="00000000" w:rsidP="00000000" w:rsidRDefault="00000000" w:rsidRPr="00000000" w14:paraId="0000011A">
      <w:pPr>
        <w:numPr>
          <w:ilvl w:val="0"/>
          <w:numId w:val="10"/>
        </w:numPr>
        <w:pBdr>
          <w:top w:space="0" w:sz="0" w:val="nil"/>
          <w:left w:space="0" w:sz="0" w:val="nil"/>
          <w:bottom w:space="0" w:sz="0" w:val="nil"/>
          <w:right w:space="0" w:sz="0" w:val="nil"/>
          <w:between w:space="0" w:sz="0" w:val="nil"/>
        </w:pBdr>
        <w:shd w:fill="ffffff" w:val="clear"/>
        <w:spacing w:before="115"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p>
    <w:p w:rsidR="00000000" w:rsidDel="00000000" w:rsidP="00000000" w:rsidRDefault="00000000" w:rsidRPr="00000000" w14:paraId="0000011B">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miejscach, w których widoczna jest segregacja kruszywa należy przed zagęszczeniem wymienić kruszywo na materiał o odpowiednich właściwościach. Po końcowym wyprofilowaniu warstwy odsączającej lub odcinającej należy przystąpić do jej zagęszczania</w:t>
      </w:r>
    </w:p>
    <w:p w:rsidR="00000000" w:rsidDel="00000000" w:rsidP="00000000" w:rsidRDefault="00000000" w:rsidRPr="00000000" w14:paraId="0000011C">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Proctora. </w:t>
      </w:r>
    </w:p>
    <w:p w:rsidR="00000000" w:rsidDel="00000000" w:rsidP="00000000" w:rsidRDefault="00000000" w:rsidRPr="00000000" w14:paraId="0000011D">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gdy gruboziarnisty materiał, wbudowany w warstwę odsączającą lub odcinającą, uniemożliwia przeprowadzenie badania zagęszczenia według normalnej próby Proctora, kontrolę zagęszczenia należy oprzeć na metodzie obciążeń płytowych. Należy określić pierwotny i wtórny moduł odkształcenia warstwy. Stosunek wtórnego i pierwotnego modułu odkształcenia nie powinien przekraczać 2,2. </w:t>
      </w:r>
    </w:p>
    <w:p w:rsidR="00000000" w:rsidDel="00000000" w:rsidP="00000000" w:rsidRDefault="00000000" w:rsidRPr="00000000" w14:paraId="0000011E">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rsidR="00000000" w:rsidDel="00000000" w:rsidP="00000000" w:rsidRDefault="00000000" w:rsidRPr="00000000" w14:paraId="0000011F">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Grubość warstw powinna być zgodna z określona w dokumentacji projektowej tolerancja +1, -2 cm. Jeżeli warstwa wykonana została w dwóch warstwach należy mierzyć łączną grubość tych warstw,</w:t>
      </w:r>
    </w:p>
    <w:p w:rsidR="00000000" w:rsidDel="00000000" w:rsidP="00000000" w:rsidRDefault="00000000" w:rsidRPr="00000000" w14:paraId="00000120">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Szerokość warstwy nie może różnić się od szerokości warstwy projektowanej o więcej niż +10,- 5cm. </w:t>
      </w:r>
    </w:p>
    <w:p w:rsidR="00000000" w:rsidDel="00000000" w:rsidP="00000000" w:rsidRDefault="00000000" w:rsidRPr="00000000" w14:paraId="00000121">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Nierówności podłużne i poprzeczne należy mierzyć 4 m łatą, nie mogą one przekraczać 20 mm. </w:t>
      </w:r>
    </w:p>
    <w:p w:rsidR="00000000" w:rsidDel="00000000" w:rsidP="00000000" w:rsidRDefault="00000000" w:rsidRPr="00000000" w14:paraId="00000122">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Spadki poprzeczne warstwy odcinającej na prostych łukach powinny być zgodne z dokumentacją projektową z tolerancją + 0,5%. </w:t>
      </w:r>
    </w:p>
    <w:p w:rsidR="00000000" w:rsidDel="00000000" w:rsidP="00000000" w:rsidRDefault="00000000" w:rsidRPr="00000000" w14:paraId="00000123">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Warstwa odsączająca i odcinająca po wykonaniu, a przed ułożeniem następnej warstwy powinny być utrzymywane w dobrym stanie. </w:t>
      </w:r>
    </w:p>
    <w:p w:rsidR="00000000" w:rsidDel="00000000" w:rsidP="00000000" w:rsidRDefault="00000000" w:rsidRPr="00000000" w14:paraId="00000124">
      <w:pPr>
        <w:numPr>
          <w:ilvl w:val="0"/>
          <w:numId w:val="10"/>
        </w:numPr>
        <w:pBdr>
          <w:top w:space="0" w:sz="0" w:val="nil"/>
          <w:left w:space="0" w:sz="0" w:val="nil"/>
          <w:bottom w:space="0" w:sz="0" w:val="nil"/>
          <w:right w:space="0" w:sz="0" w:val="nil"/>
          <w:between w:space="0" w:sz="0" w:val="nil"/>
        </w:pBdr>
        <w:shd w:fill="ffffff" w:val="clear"/>
        <w:spacing w:line="240" w:lineRule="auto"/>
        <w:ind w:left="0" w:right="2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przypadku warstwy z kruszywa dopuszcza się ruch pojazdów koniecznych dla wykonania wyżej leżącej warstwy nawierzchni. </w:t>
      </w:r>
    </w:p>
    <w:p w:rsidR="00000000" w:rsidDel="00000000" w:rsidP="00000000" w:rsidRDefault="00000000" w:rsidRPr="00000000" w14:paraId="00000125">
      <w:pPr>
        <w:pBdr>
          <w:top w:space="0" w:sz="0" w:val="nil"/>
          <w:left w:space="0" w:sz="0" w:val="nil"/>
          <w:bottom w:space="0" w:sz="0" w:val="nil"/>
          <w:right w:space="0" w:sz="0" w:val="nil"/>
          <w:between w:space="0" w:sz="0" w:val="nil"/>
        </w:pBdr>
        <w:shd w:fill="ffffff" w:val="clear"/>
        <w:spacing w:before="130" w:line="240" w:lineRule="auto"/>
        <w:ind w:left="0" w:hanging="2"/>
        <w:jc w:val="both"/>
        <w:rPr>
          <w:rFonts w:ascii="Calibri" w:cs="Calibri" w:eastAsia="Calibri" w:hAnsi="Calibri"/>
          <w:color w:val="000000"/>
          <w:sz w:val="22"/>
          <w:szCs w:val="22"/>
        </w:rPr>
      </w:pPr>
      <w:bookmarkStart w:colFirst="0" w:colLast="0" w:name="_heading=h.3whwml4" w:id="21"/>
      <w:bookmarkEnd w:id="21"/>
      <w:r w:rsidDel="00000000" w:rsidR="00000000" w:rsidRPr="00000000">
        <w:rPr>
          <w:rtl w:val="0"/>
        </w:rPr>
      </w:r>
    </w:p>
    <w:p w:rsidR="00000000" w:rsidDel="00000000" w:rsidP="00000000" w:rsidRDefault="00000000" w:rsidRPr="00000000" w14:paraId="00000126">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(odtworzenie) podbudowy z chudego betonu</w:t>
      </w:r>
    </w:p>
    <w:p w:rsidR="00000000" w:rsidDel="00000000" w:rsidP="00000000" w:rsidRDefault="00000000" w:rsidRPr="00000000" w14:paraId="00000127">
      <w:pPr>
        <w:numPr>
          <w:ilvl w:val="0"/>
          <w:numId w:val="11"/>
        </w:numPr>
        <w:pBdr>
          <w:top w:space="0" w:sz="0" w:val="nil"/>
          <w:left w:space="0" w:sz="0" w:val="nil"/>
          <w:bottom w:space="0" w:sz="0" w:val="nil"/>
          <w:right w:space="0" w:sz="0" w:val="nil"/>
          <w:between w:space="0" w:sz="0" w:val="nil"/>
        </w:pBdr>
        <w:shd w:fill="ffffff" w:val="clear"/>
        <w:spacing w:before="182" w:line="240" w:lineRule="auto"/>
        <w:ind w:left="0" w:right="58"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rsidR="00000000" w:rsidDel="00000000" w:rsidP="00000000" w:rsidRDefault="00000000" w:rsidRPr="00000000" w14:paraId="00000128">
      <w:pPr>
        <w:numPr>
          <w:ilvl w:val="0"/>
          <w:numId w:val="11"/>
        </w:numPr>
        <w:pBdr>
          <w:top w:space="0" w:sz="0" w:val="nil"/>
          <w:left w:space="0" w:sz="0" w:val="nil"/>
          <w:bottom w:space="0" w:sz="0" w:val="nil"/>
          <w:right w:space="0" w:sz="0" w:val="nil"/>
          <w:between w:space="0" w:sz="0" w:val="nil"/>
        </w:pBdr>
        <w:shd w:fill="ffffff" w:val="clear"/>
        <w:spacing w:line="240" w:lineRule="auto"/>
        <w:ind w:left="0" w:right="58"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rsidR="00000000" w:rsidDel="00000000" w:rsidP="00000000" w:rsidRDefault="00000000" w:rsidRPr="00000000" w14:paraId="00000129">
      <w:pPr>
        <w:numPr>
          <w:ilvl w:val="0"/>
          <w:numId w:val="11"/>
        </w:numPr>
        <w:pBdr>
          <w:top w:space="0" w:sz="0" w:val="nil"/>
          <w:left w:space="0" w:sz="0" w:val="nil"/>
          <w:bottom w:space="0" w:sz="0" w:val="nil"/>
          <w:right w:space="0" w:sz="0" w:val="nil"/>
          <w:between w:space="0" w:sz="0" w:val="nil"/>
        </w:pBdr>
        <w:shd w:fill="ffffff" w:val="clear"/>
        <w:spacing w:line="240" w:lineRule="auto"/>
        <w:ind w:left="0" w:right="58"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rsidR="00000000" w:rsidDel="00000000" w:rsidP="00000000" w:rsidRDefault="00000000" w:rsidRPr="00000000" w14:paraId="0000012A">
      <w:pPr>
        <w:numPr>
          <w:ilvl w:val="0"/>
          <w:numId w:val="11"/>
        </w:numPr>
        <w:pBdr>
          <w:top w:space="0" w:sz="0" w:val="nil"/>
          <w:left w:space="0" w:sz="0" w:val="nil"/>
          <w:bottom w:space="0" w:sz="0" w:val="nil"/>
          <w:right w:space="0" w:sz="0" w:val="nil"/>
          <w:between w:space="0" w:sz="0" w:val="nil"/>
        </w:pBdr>
        <w:shd w:fill="ffffff" w:val="clear"/>
        <w:spacing w:line="240" w:lineRule="auto"/>
        <w:ind w:left="0" w:right="58"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układaniu mieszanki betonowej za pomocą równiarek konieczne jest stosowanie prowadnic. Wbudowanie za pomocą równiarek bez stosowania prowadnic, może odbywać się tylko w wyjątkowych wypadkach, za zgodą Inspektora Nadzoru.</w:t>
      </w:r>
    </w:p>
    <w:p w:rsidR="00000000" w:rsidDel="00000000" w:rsidP="00000000" w:rsidRDefault="00000000" w:rsidRPr="00000000" w14:paraId="0000012B">
      <w:pPr>
        <w:numPr>
          <w:ilvl w:val="0"/>
          <w:numId w:val="11"/>
        </w:numPr>
        <w:pBdr>
          <w:top w:space="0" w:sz="0" w:val="nil"/>
          <w:left w:space="0" w:sz="0" w:val="nil"/>
          <w:bottom w:space="0" w:sz="0" w:val="nil"/>
          <w:right w:space="0" w:sz="0" w:val="nil"/>
          <w:between w:space="0" w:sz="0" w:val="nil"/>
        </w:pBdr>
        <w:shd w:fill="ffffff" w:val="clear"/>
        <w:spacing w:line="240" w:lineRule="auto"/>
        <w:ind w:left="0" w:right="58"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rsidR="00000000" w:rsidDel="00000000" w:rsidP="00000000" w:rsidRDefault="00000000" w:rsidRPr="00000000" w14:paraId="0000012C">
      <w:pPr>
        <w:numPr>
          <w:ilvl w:val="0"/>
          <w:numId w:val="11"/>
        </w:numPr>
        <w:pBdr>
          <w:top w:space="0" w:sz="0" w:val="nil"/>
          <w:left w:space="0" w:sz="0" w:val="nil"/>
          <w:bottom w:space="0" w:sz="0" w:val="nil"/>
          <w:right w:space="0" w:sz="0" w:val="nil"/>
          <w:between w:space="0" w:sz="0" w:val="nil"/>
        </w:pBdr>
        <w:shd w:fill="ffffff" w:val="clear"/>
        <w:spacing w:line="240" w:lineRule="auto"/>
        <w:ind w:left="0" w:right="58"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Proctora (cylinder typu dużego, II- ga metoda oznaczania). Zagęszczenie powinno być zakończone przed rozpoczęciem czasu wiązania cementu. Wilgotność mieszanki betonowej podczas zagęszczania powinna być równa wilgotności optymalnej z tolerancją + 10% i - 20% jej wartości.</w:t>
      </w:r>
    </w:p>
    <w:p w:rsidR="00000000" w:rsidDel="00000000" w:rsidP="00000000" w:rsidRDefault="00000000" w:rsidRPr="00000000" w14:paraId="0000012D">
      <w:pPr>
        <w:numPr>
          <w:ilvl w:val="0"/>
          <w:numId w:val="11"/>
        </w:numPr>
        <w:pBdr>
          <w:top w:space="0" w:sz="0" w:val="nil"/>
          <w:left w:space="0" w:sz="0" w:val="nil"/>
          <w:bottom w:space="0" w:sz="0" w:val="nil"/>
          <w:right w:space="0" w:sz="0" w:val="nil"/>
          <w:between w:space="0" w:sz="0" w:val="nil"/>
        </w:pBdr>
        <w:shd w:fill="ffffff" w:val="clear"/>
        <w:spacing w:line="240" w:lineRule="auto"/>
        <w:ind w:left="0" w:right="58"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rsidR="00000000" w:rsidDel="00000000" w:rsidP="00000000" w:rsidRDefault="00000000" w:rsidRPr="00000000" w14:paraId="0000012E">
      <w:pPr>
        <w:numPr>
          <w:ilvl w:val="0"/>
          <w:numId w:val="11"/>
        </w:numPr>
        <w:pBdr>
          <w:top w:space="0" w:sz="0" w:val="nil"/>
          <w:left w:space="0" w:sz="0" w:val="nil"/>
          <w:bottom w:space="0" w:sz="0" w:val="nil"/>
          <w:right w:space="0" w:sz="0" w:val="nil"/>
          <w:between w:space="0" w:sz="0" w:val="nil"/>
        </w:pBdr>
        <w:shd w:fill="ffffff" w:val="clear"/>
        <w:spacing w:line="240" w:lineRule="auto"/>
        <w:ind w:left="0" w:right="58"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Podbudowa z chudego betonu powinna być natychmiast po zagęszczeniu poddana pielęgnacji. Pielęgnacja powinna być przeprowadzona według jednego z następujących sposobów:</w:t>
      </w:r>
    </w:p>
    <w:p w:rsidR="00000000" w:rsidDel="00000000" w:rsidP="00000000" w:rsidRDefault="00000000" w:rsidRPr="00000000" w14:paraId="0000012F">
      <w:pPr>
        <w:numPr>
          <w:ilvl w:val="0"/>
          <w:numId w:val="1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skropienie preparatami powłokowymi posiadającymi aprobatę techniczną po uprzednim zaakceptowaniu ich użycia przez Inspektora Nadzoru,</w:t>
      </w:r>
    </w:p>
    <w:p w:rsidR="00000000" w:rsidDel="00000000" w:rsidP="00000000" w:rsidRDefault="00000000" w:rsidRPr="00000000" w14:paraId="00000130">
      <w:pPr>
        <w:numPr>
          <w:ilvl w:val="0"/>
          <w:numId w:val="1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utrzymanie w stanie wilgotnym poprzez kilkakrotne skraplanie wodą co najmniej 7 dni,</w:t>
      </w:r>
    </w:p>
    <w:p w:rsidR="00000000" w:rsidDel="00000000" w:rsidP="00000000" w:rsidRDefault="00000000" w:rsidRPr="00000000" w14:paraId="00000131">
      <w:pPr>
        <w:numPr>
          <w:ilvl w:val="0"/>
          <w:numId w:val="1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przykrycie na okres 7 dni nieprzepuszczalną folią z tworzywa sztucznego, ułożoną na zakład co najmniej 30 cm i zabezpieczoną przed zerwaniem z powierzchni podbudowy przez wiatr,</w:t>
      </w:r>
    </w:p>
    <w:p w:rsidR="00000000" w:rsidDel="00000000" w:rsidP="00000000" w:rsidRDefault="00000000" w:rsidRPr="00000000" w14:paraId="00000132">
      <w:pPr>
        <w:numPr>
          <w:ilvl w:val="0"/>
          <w:numId w:val="13"/>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przykrycie warstwą piasku lub grubej włókniny i utrzymanie jej w stanie wilgotnym przez co najmniej 7 dni.</w:t>
      </w:r>
    </w:p>
    <w:p w:rsidR="00000000" w:rsidDel="00000000" w:rsidP="00000000" w:rsidRDefault="00000000" w:rsidRPr="00000000" w14:paraId="00000133">
      <w:pPr>
        <w:numPr>
          <w:ilvl w:val="0"/>
          <w:numId w:val="1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rsidR="00000000" w:rsidDel="00000000" w:rsidP="00000000" w:rsidRDefault="00000000" w:rsidRPr="00000000" w14:paraId="00000134">
      <w:pPr>
        <w:numPr>
          <w:ilvl w:val="0"/>
          <w:numId w:val="1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rsidR="00000000" w:rsidDel="00000000" w:rsidP="00000000" w:rsidRDefault="00000000" w:rsidRPr="00000000" w14:paraId="00000135">
      <w:pPr>
        <w:numPr>
          <w:ilvl w:val="0"/>
          <w:numId w:val="1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do przeprowadzenia bieżących napraw podbudowy, uszkodzonej wskutek oddziaływania czynników atmosferycznych, takich jak opady deszczu, śniegu i mróz. </w:t>
      </w:r>
    </w:p>
    <w:p w:rsidR="00000000" w:rsidDel="00000000" w:rsidP="00000000" w:rsidRDefault="00000000" w:rsidRPr="00000000" w14:paraId="00000136">
      <w:pPr>
        <w:numPr>
          <w:ilvl w:val="0"/>
          <w:numId w:val="11"/>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Wykonawca jest zobowiązany wstrzymać ruch budowlany po okresie intensywnych opadów deszczu, jeżeli wystąpi możliwość uszkodzenia podbudowy.</w:t>
      </w:r>
    </w:p>
    <w:p w:rsidR="00000000" w:rsidDel="00000000" w:rsidP="00000000" w:rsidRDefault="00000000" w:rsidRPr="00000000" w14:paraId="00000137">
      <w:p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bookmarkStart w:colFirst="0" w:colLast="0" w:name="_heading=h.2bn6wsx" w:id="22"/>
      <w:bookmarkEnd w:id="22"/>
      <w:r w:rsidDel="00000000" w:rsidR="00000000" w:rsidRPr="00000000">
        <w:rPr>
          <w:rtl w:val="0"/>
        </w:rPr>
      </w:r>
    </w:p>
    <w:p w:rsidR="00000000" w:rsidDel="00000000" w:rsidP="00000000" w:rsidRDefault="00000000" w:rsidRPr="00000000" w14:paraId="00000138">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(odtworzenie) nawierzchni z kostki betonowej;</w:t>
      </w:r>
    </w:p>
    <w:p w:rsidR="00000000" w:rsidDel="00000000" w:rsidP="00000000" w:rsidRDefault="00000000" w:rsidRPr="00000000" w14:paraId="00000139">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Kostkę układa się na podsypce lub podłożu piaszczystym w taki sposób, aby szczeliny między kostkami wynosiły od 2 do 3 mm. </w:t>
      </w:r>
    </w:p>
    <w:p w:rsidR="00000000" w:rsidDel="00000000" w:rsidP="00000000" w:rsidRDefault="00000000" w:rsidRPr="00000000" w14:paraId="0000013A">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Kostkę należy układać ok. 1,5 cm wyżej od projektowanej niwelety nawierzchni, gdyż w czasie wibrowania (ubijania) podsypka ulega zagęszczeniu. </w:t>
      </w:r>
    </w:p>
    <w:p w:rsidR="00000000" w:rsidDel="00000000" w:rsidP="00000000" w:rsidRDefault="00000000" w:rsidRPr="00000000" w14:paraId="0000013B">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 ułożeniu kostki, szczeliny należy wypełnić piaskiem, a następnie zamieść powierzchnię ułożonych kostek przy użyciu szczotek ręcznych lub mechanicznych i przystąpić do ubijania nawierzchni. </w:t>
      </w:r>
    </w:p>
    <w:p w:rsidR="00000000" w:rsidDel="00000000" w:rsidP="00000000" w:rsidRDefault="00000000" w:rsidRPr="00000000" w14:paraId="0000013C">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ubijania ułożonej nawierzchni z kostek brukowych stosuje się wibratory płytowe z osłoną z tworzywa sztucznego dla ochrony kostek przed uszkodzeniem i zabrudzeniem. </w:t>
      </w:r>
    </w:p>
    <w:p w:rsidR="00000000" w:rsidDel="00000000" w:rsidP="00000000" w:rsidRDefault="00000000" w:rsidRPr="00000000" w14:paraId="0000013D">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Wibrowanie należy prowadzić od krawędzi powierzchni ubijanej w kierunku środka i jednocześnie w kierunku poprzecznym kształtek. </w:t>
      </w:r>
    </w:p>
    <w:p w:rsidR="00000000" w:rsidDel="00000000" w:rsidP="00000000" w:rsidRDefault="00000000" w:rsidRPr="00000000" w14:paraId="0000013E">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zagęszczenia nawierzchni z betonowych kostek brukowych nie wolno używać walca. </w:t>
      </w:r>
    </w:p>
    <w:p w:rsidR="00000000" w:rsidDel="00000000" w:rsidP="00000000" w:rsidRDefault="00000000" w:rsidRPr="00000000" w14:paraId="0000013F">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Dzienną działkę roboczą nawierzchni na podsypce cementowo-piaskowej zaleca się zakończyć prowizorycznie około półmetrowym pasem nawierzchni na podsypce piaskowej w celu wytworzenia oporu dla ubicia kostki ułożonej na stałe. </w:t>
      </w:r>
    </w:p>
    <w:p w:rsidR="00000000" w:rsidDel="00000000" w:rsidP="00000000" w:rsidRDefault="00000000" w:rsidRPr="00000000" w14:paraId="00000140">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 ubiciu nawierzchni należy uzupełnić szczeliny piaskiem i zamieść nawierzchnię. </w:t>
      </w:r>
    </w:p>
    <w:p w:rsidR="00000000" w:rsidDel="00000000" w:rsidP="00000000" w:rsidRDefault="00000000" w:rsidRPr="00000000" w14:paraId="00000141">
      <w:pPr>
        <w:numPr>
          <w:ilvl w:val="0"/>
          <w:numId w:val="14"/>
        </w:num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Nawierzchnia z wypełnieniem spoin piaskiem nie wymaga pielęgnacji – może być od razu oddana do ruchu.</w:t>
      </w:r>
    </w:p>
    <w:p w:rsidR="00000000" w:rsidDel="00000000" w:rsidP="00000000" w:rsidRDefault="00000000" w:rsidRPr="00000000" w14:paraId="00000142">
      <w:p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bookmarkStart w:colFirst="0" w:colLast="0" w:name="_heading=h.qsh70q" w:id="23"/>
      <w:bookmarkEnd w:id="23"/>
      <w:r w:rsidDel="00000000" w:rsidR="00000000" w:rsidRPr="00000000">
        <w:rPr>
          <w:rtl w:val="0"/>
        </w:rPr>
      </w:r>
    </w:p>
    <w:p w:rsidR="00000000" w:rsidDel="00000000" w:rsidP="00000000" w:rsidRDefault="00000000" w:rsidRPr="00000000" w14:paraId="00000143">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(odtworzenie) nawierzchni z betonu asfaltowego</w:t>
      </w:r>
    </w:p>
    <w:p w:rsidR="00000000" w:rsidDel="00000000" w:rsidP="00000000" w:rsidRDefault="00000000" w:rsidRPr="00000000" w14:paraId="00000144">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robót Wykonawca powinien wykonać badania lepiszcza, wypełniacza oraz kruszyw przeznaczonych do produkcji mieszanki mineralno-asfaltowej i przedstawić wyniki tych badań Inspektorowi Nadzoru do akceptacji.</w:t>
      </w:r>
    </w:p>
    <w:p w:rsidR="00000000" w:rsidDel="00000000" w:rsidP="00000000" w:rsidRDefault="00000000" w:rsidRPr="00000000" w14:paraId="00000145">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Próbki do badań uziarnienia mieszanki mineralnej należy pobrać po wymieszaniu kruszyw, a przed podaniem asfaltu w ilości min. 2 próbki na dziennej działce roboczej. Krzywa uziarnienia powinna być zgodna z zaprojektowaną w recepcie laboratoryjnej.</w:t>
      </w:r>
    </w:p>
    <w:p w:rsidR="00000000" w:rsidDel="00000000" w:rsidP="00000000" w:rsidRDefault="00000000" w:rsidRPr="00000000" w14:paraId="00000146">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rsidR="00000000" w:rsidDel="00000000" w:rsidP="00000000" w:rsidRDefault="00000000" w:rsidRPr="00000000" w14:paraId="00000147">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Właściwości asfaltu należy określić dla każdej cysterny, wypełniacza na każde 100 Mg zużytego wypełniacza, kruszywa z częstotliwością 1 na 200 Mg i przy każdej zmianie.</w:t>
      </w:r>
    </w:p>
    <w:p w:rsidR="00000000" w:rsidDel="00000000" w:rsidP="00000000" w:rsidRDefault="00000000" w:rsidRPr="00000000" w14:paraId="00000148">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Pomiar temperatury składników mieszanki mineralno-asfaltowej należy prowadzić w sposób ciągły. Pomiar temperatury mieszanki mineralno-asfaltowej należy wykonać dla każdego pojazdu przy załadunku i w czasie wbudowywania. Dokładność pomiaru ± 2° C.</w:t>
      </w:r>
    </w:p>
    <w:p w:rsidR="00000000" w:rsidDel="00000000" w:rsidP="00000000" w:rsidRDefault="00000000" w:rsidRPr="00000000" w14:paraId="00000149">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Sprawdzenie wyglądu mieszanki mineralno-asfaltowej należy wykonać dla każdego pojazdu przy załadunku i w czasie wbudowywania. Polega ono na ocenie wizualnej jej wyglądu w czasie produkcji, załadunku, rozładunku i wbudowywania.</w:t>
      </w:r>
    </w:p>
    <w:p w:rsidR="00000000" w:rsidDel="00000000" w:rsidP="00000000" w:rsidRDefault="00000000" w:rsidRPr="00000000" w14:paraId="0000014A">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Właściwości mieszanki mineralno-asfaltowej należy określać jeden raz dziennie na próbkach zagęszczonych metodą Marshalla.</w:t>
      </w:r>
    </w:p>
    <w:p w:rsidR="00000000" w:rsidDel="00000000" w:rsidP="00000000" w:rsidRDefault="00000000" w:rsidRPr="00000000" w14:paraId="0000014B">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rsidR="00000000" w:rsidDel="00000000" w:rsidP="00000000" w:rsidRDefault="00000000" w:rsidRPr="00000000" w14:paraId="0000014C">
      <w:pPr>
        <w:numPr>
          <w:ilvl w:val="0"/>
          <w:numId w:val="15"/>
        </w:numPr>
        <w:pBdr>
          <w:top w:space="0" w:sz="0" w:val="nil"/>
          <w:left w:space="0" w:sz="0" w:val="nil"/>
          <w:bottom w:space="0" w:sz="0" w:val="nil"/>
          <w:right w:space="0" w:sz="0" w:val="nil"/>
          <w:between w:space="0" w:sz="0" w:val="nil"/>
        </w:pBdr>
        <w:shd w:fill="ffffff" w:val="clear"/>
        <w:spacing w:line="240" w:lineRule="auto"/>
        <w:ind w:left="0" w:right="62"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Nierówności podłużne i poprzeczne warstw z betonu asfaltowego mierzyć należy 10 razy na odcinku drogi o długości 1 km i nie powinny być one większe od podanych w tablicy 17.</w:t>
      </w:r>
    </w:p>
    <w:p w:rsidR="00000000" w:rsidDel="00000000" w:rsidP="00000000" w:rsidRDefault="00000000" w:rsidRPr="00000000" w14:paraId="0000014D">
      <w:pPr>
        <w:pBdr>
          <w:top w:space="0" w:sz="0" w:val="nil"/>
          <w:left w:space="0" w:sz="0" w:val="nil"/>
          <w:bottom w:space="0" w:sz="0" w:val="nil"/>
          <w:right w:space="0" w:sz="0" w:val="nil"/>
          <w:between w:space="0" w:sz="0" w:val="nil"/>
        </w:pBdr>
        <w:shd w:fill="ffffff" w:val="clear"/>
        <w:spacing w:before="120"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Tablica 17. </w:t>
      </w:r>
      <w:r w:rsidDel="00000000" w:rsidR="00000000" w:rsidRPr="00000000">
        <w:rPr>
          <w:rFonts w:ascii="Calibri" w:cs="Calibri" w:eastAsia="Calibri" w:hAnsi="Calibri"/>
          <w:color w:val="000000"/>
          <w:sz w:val="22"/>
          <w:szCs w:val="22"/>
          <w:rtl w:val="0"/>
        </w:rPr>
        <w:t xml:space="preserve">Dopuszczalne nierówności warstw asfaltowych, mm</w:t>
      </w:r>
    </w:p>
    <w:tbl>
      <w:tblPr>
        <w:tblStyle w:val="Table2"/>
        <w:tblW w:w="7935.0" w:type="dxa"/>
        <w:jc w:val="center"/>
        <w:tblLayout w:type="fixed"/>
        <w:tblLook w:val="0000"/>
      </w:tblPr>
      <w:tblGrid>
        <w:gridCol w:w="623"/>
        <w:gridCol w:w="4146"/>
        <w:gridCol w:w="1439"/>
        <w:gridCol w:w="1727"/>
        <w:tblGridChange w:id="0">
          <w:tblGrid>
            <w:gridCol w:w="623"/>
            <w:gridCol w:w="4146"/>
            <w:gridCol w:w="1439"/>
            <w:gridCol w:w="1727"/>
          </w:tblGrid>
        </w:tblGridChange>
      </w:tblGrid>
      <w:tr>
        <w:trPr>
          <w:cantSplit w:val="0"/>
          <w:trHeight w:val="624"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4E">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Lp.</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4F">
            <w:pPr>
              <w:pBdr>
                <w:top w:space="0" w:sz="0" w:val="nil"/>
                <w:left w:space="0" w:sz="0" w:val="nil"/>
                <w:bottom w:space="0" w:sz="0" w:val="nil"/>
                <w:right w:space="0" w:sz="0" w:val="nil"/>
                <w:between w:space="0" w:sz="0" w:val="nil"/>
              </w:pBdr>
              <w:shd w:fill="ffffff" w:val="clea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Drogi i place</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0">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Warstwa ścieralna</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1">
            <w:pPr>
              <w:pBdr>
                <w:top w:space="0" w:sz="0" w:val="nil"/>
                <w:left w:space="0" w:sz="0" w:val="nil"/>
                <w:bottom w:space="0" w:sz="0" w:val="nil"/>
                <w:right w:space="0" w:sz="0" w:val="nil"/>
                <w:between w:space="0" w:sz="0" w:val="nil"/>
              </w:pBdr>
              <w:shd w:fill="ffffff" w:val="clear"/>
              <w:spacing w:line="240" w:lineRule="auto"/>
              <w:ind w:left="0" w:right="163"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Warstwa wiążąca</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2">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3">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Drogi klasy l, II, III</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4">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5">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r>
      <w:tr>
        <w:trPr>
          <w:cantSplit w:val="0"/>
          <w:trHeight w:val="288"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6">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2</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7">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Drogi klasy IV i V</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8">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6</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9">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r>
      <w:tr>
        <w:trPr>
          <w:cantSplit w:val="0"/>
          <w:trHeight w:val="298" w:hRule="atLeast"/>
          <w:tblHeader w:val="0"/>
        </w:trP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A">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3</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B">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Drogi klasy VI i VII oraz place i parkingi</w:t>
            </w:r>
          </w:p>
        </w:tc>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15C">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9</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15D">
            <w:pPr>
              <w:pBdr>
                <w:top w:space="0" w:sz="0" w:val="nil"/>
                <w:left w:space="0" w:sz="0" w:val="nil"/>
                <w:bottom w:space="0" w:sz="0" w:val="nil"/>
                <w:right w:space="0" w:sz="0" w:val="nil"/>
                <w:between w:space="0" w:sz="0" w:val="nil"/>
              </w:pBdr>
              <w:shd w:fill="ffffff" w:val="clear"/>
              <w:spacing w:line="240" w:lineRule="auto"/>
              <w:ind w:left="0" w:hanging="2"/>
              <w:jc w:val="cente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12</w:t>
            </w:r>
          </w:p>
        </w:tc>
      </w:tr>
    </w:tbl>
    <w:p w:rsidR="00000000" w:rsidDel="00000000" w:rsidP="00000000" w:rsidRDefault="00000000" w:rsidRPr="00000000" w14:paraId="0000015E">
      <w:pPr>
        <w:numPr>
          <w:ilvl w:val="0"/>
          <w:numId w:val="15"/>
        </w:numPr>
        <w:pBdr>
          <w:top w:space="0" w:sz="0" w:val="nil"/>
          <w:left w:space="0" w:sz="0" w:val="nil"/>
          <w:bottom w:space="0" w:sz="0" w:val="nil"/>
          <w:right w:space="0" w:sz="0" w:val="nil"/>
          <w:between w:space="0" w:sz="0" w:val="nil"/>
        </w:pBdr>
        <w:shd w:fill="ffffff" w:val="clear"/>
        <w:spacing w:line="240" w:lineRule="auto"/>
        <w:ind w:left="0" w:right="2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rsidR="00000000" w:rsidDel="00000000" w:rsidP="00000000" w:rsidRDefault="00000000" w:rsidRPr="00000000" w14:paraId="0000015F">
      <w:pPr>
        <w:numPr>
          <w:ilvl w:val="0"/>
          <w:numId w:val="15"/>
        </w:numPr>
        <w:pBdr>
          <w:top w:space="0" w:sz="0" w:val="nil"/>
          <w:left w:space="0" w:sz="0" w:val="nil"/>
          <w:bottom w:space="0" w:sz="0" w:val="nil"/>
          <w:right w:space="0" w:sz="0" w:val="nil"/>
          <w:between w:space="0" w:sz="0" w:val="nil"/>
        </w:pBdr>
        <w:shd w:fill="ffffff" w:val="clear"/>
        <w:spacing w:line="240" w:lineRule="auto"/>
        <w:ind w:left="0" w:right="2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rsidR="00000000" w:rsidDel="00000000" w:rsidP="00000000" w:rsidRDefault="00000000" w:rsidRPr="00000000" w14:paraId="00000160">
      <w:pPr>
        <w:numPr>
          <w:ilvl w:val="0"/>
          <w:numId w:val="15"/>
        </w:numPr>
        <w:pBdr>
          <w:top w:space="0" w:sz="0" w:val="nil"/>
          <w:left w:space="0" w:sz="0" w:val="nil"/>
          <w:bottom w:space="0" w:sz="0" w:val="nil"/>
          <w:right w:space="0" w:sz="0" w:val="nil"/>
          <w:between w:space="0" w:sz="0" w:val="nil"/>
        </w:pBdr>
        <w:shd w:fill="ffffff" w:val="clear"/>
        <w:spacing w:line="240" w:lineRule="auto"/>
        <w:ind w:left="0" w:right="2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rsidR="00000000" w:rsidDel="00000000" w:rsidP="00000000" w:rsidRDefault="00000000" w:rsidRPr="00000000" w14:paraId="00000161">
      <w:pPr>
        <w:numPr>
          <w:ilvl w:val="0"/>
          <w:numId w:val="15"/>
        </w:numPr>
        <w:pBdr>
          <w:top w:space="0" w:sz="0" w:val="nil"/>
          <w:left w:space="0" w:sz="0" w:val="nil"/>
          <w:bottom w:space="0" w:sz="0" w:val="nil"/>
          <w:right w:space="0" w:sz="0" w:val="nil"/>
          <w:between w:space="0" w:sz="0" w:val="nil"/>
        </w:pBdr>
        <w:shd w:fill="ffffff" w:val="clear"/>
        <w:spacing w:line="240" w:lineRule="auto"/>
        <w:ind w:left="0" w:right="2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Wygląd warstwy z betonu asfaltowego należy oceniać w sposób ciągły. Warstwa powinna mieć jednolitą teksturę, bez miejsc przeasfaltowanych, porowatych, łuszczących się i spękanych.</w:t>
      </w:r>
    </w:p>
    <w:p w:rsidR="00000000" w:rsidDel="00000000" w:rsidP="00000000" w:rsidRDefault="00000000" w:rsidRPr="00000000" w14:paraId="00000162">
      <w:pPr>
        <w:numPr>
          <w:ilvl w:val="0"/>
          <w:numId w:val="15"/>
        </w:numPr>
        <w:pBdr>
          <w:top w:space="0" w:sz="0" w:val="nil"/>
          <w:left w:space="0" w:sz="0" w:val="nil"/>
          <w:bottom w:space="0" w:sz="0" w:val="nil"/>
          <w:right w:space="0" w:sz="0" w:val="nil"/>
          <w:between w:space="0" w:sz="0" w:val="nil"/>
        </w:pBdr>
        <w:shd w:fill="ffffff" w:val="clear"/>
        <w:spacing w:line="240" w:lineRule="auto"/>
        <w:ind w:left="0" w:right="24"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Zagęszczenie i wolna przestrzeń w warstwie należy badać pobierając 2 próbki z każdego pasa o długości do 1000m.</w:t>
      </w:r>
    </w:p>
    <w:p w:rsidR="00000000" w:rsidDel="00000000" w:rsidP="00000000" w:rsidRDefault="00000000" w:rsidRPr="00000000" w14:paraId="00000163">
      <w:pPr>
        <w:pBdr>
          <w:top w:space="0" w:sz="0" w:val="nil"/>
          <w:left w:space="0" w:sz="0" w:val="nil"/>
          <w:bottom w:space="0" w:sz="0" w:val="nil"/>
          <w:right w:space="0" w:sz="0" w:val="nil"/>
          <w:between w:space="0" w:sz="0" w:val="nil"/>
        </w:pBdr>
        <w:shd w:fill="ffffff" w:val="clear"/>
        <w:spacing w:before="29" w:line="240" w:lineRule="auto"/>
        <w:ind w:left="0" w:hanging="2"/>
        <w:jc w:val="both"/>
        <w:rPr>
          <w:rFonts w:ascii="Calibri" w:cs="Calibri" w:eastAsia="Calibri" w:hAnsi="Calibri"/>
          <w:color w:val="000000"/>
          <w:sz w:val="22"/>
          <w:szCs w:val="22"/>
        </w:rPr>
      </w:pPr>
      <w:bookmarkStart w:colFirst="0" w:colLast="0" w:name="_heading=h.3as4poj" w:id="24"/>
      <w:bookmarkEnd w:id="24"/>
      <w:r w:rsidDel="00000000" w:rsidR="00000000" w:rsidRPr="00000000">
        <w:rPr>
          <w:rtl w:val="0"/>
        </w:rPr>
      </w:r>
    </w:p>
    <w:p w:rsidR="00000000" w:rsidDel="00000000" w:rsidP="00000000" w:rsidRDefault="00000000" w:rsidRPr="00000000" w14:paraId="00000164">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(odtworzenie) nawierzchni z kostki drogowej kamiennej </w:t>
      </w:r>
    </w:p>
    <w:p w:rsidR="00000000" w:rsidDel="00000000" w:rsidP="00000000" w:rsidRDefault="00000000" w:rsidRPr="00000000" w14:paraId="00000165">
      <w:pPr>
        <w:numPr>
          <w:ilvl w:val="0"/>
          <w:numId w:val="1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MPa,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rsidR="00000000" w:rsidDel="00000000" w:rsidP="00000000" w:rsidRDefault="00000000" w:rsidRPr="00000000" w14:paraId="00000166">
      <w:pPr>
        <w:numPr>
          <w:ilvl w:val="0"/>
          <w:numId w:val="1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rsidR="00000000" w:rsidDel="00000000" w:rsidP="00000000" w:rsidRDefault="00000000" w:rsidRPr="00000000" w14:paraId="00000167">
      <w:pPr>
        <w:numPr>
          <w:ilvl w:val="0"/>
          <w:numId w:val="1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Kostki, które pękną podczas ubijania powinny być wymienione na całe. </w:t>
      </w:r>
    </w:p>
    <w:p w:rsidR="00000000" w:rsidDel="00000000" w:rsidP="00000000" w:rsidRDefault="00000000" w:rsidRPr="00000000" w14:paraId="00000168">
      <w:pPr>
        <w:numPr>
          <w:ilvl w:val="0"/>
          <w:numId w:val="1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Ostatni rząd kostek na zakończenie działki roboczej, przy ubijaniu należy zabezpieczyć przed przesunięciem za pomocą np. belki drewnianej umocowanej szpilkami stalowymi w podłożu. </w:t>
      </w:r>
    </w:p>
    <w:p w:rsidR="00000000" w:rsidDel="00000000" w:rsidP="00000000" w:rsidRDefault="00000000" w:rsidRPr="00000000" w14:paraId="00000169">
      <w:pPr>
        <w:numPr>
          <w:ilvl w:val="0"/>
          <w:numId w:val="16"/>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Spoiny należy wypełnić zaprawą cementowo-piaskową. Wypełnienie spoin zaprawą cementowo-piaskową powinno być wykonane z zachowaniem następujących wymagań:</w:t>
      </w:r>
    </w:p>
    <w:p w:rsidR="00000000" w:rsidDel="00000000" w:rsidP="00000000" w:rsidRDefault="00000000" w:rsidRPr="00000000" w14:paraId="0000016A">
      <w:pPr>
        <w:numPr>
          <w:ilvl w:val="0"/>
          <w:numId w:val="17"/>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wytrzymałość zaprawy na ściskanie powinna wynosić nie mniej niż 30 MPa,</w:t>
      </w:r>
    </w:p>
    <w:p w:rsidR="00000000" w:rsidDel="00000000" w:rsidP="00000000" w:rsidRDefault="00000000" w:rsidRPr="00000000" w14:paraId="0000016B">
      <w:pPr>
        <w:numPr>
          <w:ilvl w:val="0"/>
          <w:numId w:val="17"/>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rozpoczęciem zalewania kostka powinna być oczyszczona i dobrze zwilżona wodą z dodatkiem 1% cementu w stosunku objętościowym,</w:t>
      </w:r>
    </w:p>
    <w:p w:rsidR="00000000" w:rsidDel="00000000" w:rsidP="00000000" w:rsidRDefault="00000000" w:rsidRPr="00000000" w14:paraId="0000016C">
      <w:pPr>
        <w:numPr>
          <w:ilvl w:val="0"/>
          <w:numId w:val="17"/>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głębokość wypełnienia spoin zaprawą cementowo-piaskową powinna wynosić około 5 cm,</w:t>
      </w:r>
    </w:p>
    <w:p w:rsidR="00000000" w:rsidDel="00000000" w:rsidP="00000000" w:rsidRDefault="00000000" w:rsidRPr="00000000" w14:paraId="0000016D">
      <w:pPr>
        <w:numPr>
          <w:ilvl w:val="0"/>
          <w:numId w:val="17"/>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zaprawa cementowo-piaskową powinna całkowicie wypełnić spoiny i tworzyć monolit z kostką.</w:t>
      </w:r>
    </w:p>
    <w:p w:rsidR="00000000" w:rsidDel="00000000" w:rsidP="00000000" w:rsidRDefault="00000000" w:rsidRPr="00000000" w14:paraId="0000016E">
      <w:pPr>
        <w:keepLines w:val="1"/>
        <w:numPr>
          <w:ilvl w:val="0"/>
          <w:numId w:val="16"/>
        </w:numPr>
        <w:pBdr>
          <w:top w:space="0" w:sz="0" w:val="nil"/>
          <w:left w:space="0" w:sz="0" w:val="nil"/>
          <w:bottom w:space="0" w:sz="0" w:val="nil"/>
          <w:right w:space="0" w:sz="0" w:val="nil"/>
          <w:between w:space="0" w:sz="0" w:val="nil"/>
        </w:pBdr>
        <w:shd w:fill="ffffff" w:val="clear"/>
        <w:spacing w:line="240" w:lineRule="auto"/>
        <w:ind w:left="0" w:right="6"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rsidR="00000000" w:rsidDel="00000000" w:rsidP="00000000" w:rsidRDefault="00000000" w:rsidRPr="00000000" w14:paraId="0000016F">
      <w:pPr>
        <w:keepLines w:val="1"/>
        <w:pBdr>
          <w:top w:space="0" w:sz="0" w:val="nil"/>
          <w:left w:space="0" w:sz="0" w:val="nil"/>
          <w:bottom w:space="0" w:sz="0" w:val="nil"/>
          <w:right w:space="0" w:sz="0" w:val="nil"/>
          <w:between w:space="0" w:sz="0" w:val="nil"/>
        </w:pBdr>
        <w:shd w:fill="ffffff" w:val="clear"/>
        <w:spacing w:line="240" w:lineRule="auto"/>
        <w:ind w:left="0" w:right="6" w:hanging="2"/>
        <w:jc w:val="both"/>
        <w:rPr>
          <w:rFonts w:ascii="Calibri" w:cs="Calibri" w:eastAsia="Calibri" w:hAnsi="Calibri"/>
          <w:color w:val="000000"/>
          <w:sz w:val="22"/>
          <w:szCs w:val="22"/>
        </w:rPr>
      </w:pPr>
      <w:bookmarkStart w:colFirst="0" w:colLast="0" w:name="_heading=h.1pxezwc" w:id="25"/>
      <w:bookmarkEnd w:id="25"/>
      <w:r w:rsidDel="00000000" w:rsidR="00000000" w:rsidRPr="00000000">
        <w:rPr>
          <w:rtl w:val="0"/>
        </w:rPr>
      </w:r>
    </w:p>
    <w:p w:rsidR="00000000" w:rsidDel="00000000" w:rsidP="00000000" w:rsidRDefault="00000000" w:rsidRPr="00000000" w14:paraId="00000170">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(odtworzenie) nawierzchni z płyt betonowych 35x35x5cm i 50x50x7cm oraz płyt betonowych sześciokątnych (trylinka) i płyt betonowych kwadratowych </w:t>
      </w:r>
    </w:p>
    <w:p w:rsidR="00000000" w:rsidDel="00000000" w:rsidP="00000000" w:rsidRDefault="00000000" w:rsidRPr="00000000" w14:paraId="00000171">
      <w:pPr>
        <w:numPr>
          <w:ilvl w:val="0"/>
          <w:numId w:val="18"/>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Podłoże może stanowić grunt rodzimy lub nasypowy, na którym bezpośrednio układana jest nawierzchnia. Grunt podłoża powinien być jednolity, przepuszczalny i zabezpieczony przed skutkami przemarzania. Podbudowę pod ułożenie nawierzchni z ptyt betonowych może stanowić podłoże z gruntu rodzimego, ulepszone piaskiem, żwirem, odpadami z kamieniołomów, wyprofilowane i zagęszczone do Is &gt; 1,0. Na podsypkę (warstwę wyrównawczą) należy stosować piasek gruby wg PN-EN 12620+A1:2010 lub równoważnej.</w:t>
      </w:r>
    </w:p>
    <w:p w:rsidR="00000000" w:rsidDel="00000000" w:rsidP="00000000" w:rsidRDefault="00000000" w:rsidRPr="00000000" w14:paraId="00000172">
      <w:pPr>
        <w:numPr>
          <w:ilvl w:val="0"/>
          <w:numId w:val="18"/>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MPa, powinno być wykonane w głąb nie mniej niż na 2/3 wysokości płyty. Przy wypełnianiu spoin masą zalewową - przed zalaniem spoiny powinny być wypełnione piaskiem do 2/3 wysokości płyt.</w:t>
      </w:r>
    </w:p>
    <w:p w:rsidR="00000000" w:rsidDel="00000000" w:rsidP="00000000" w:rsidRDefault="00000000" w:rsidRPr="00000000" w14:paraId="00000173">
      <w:pPr>
        <w:numPr>
          <w:ilvl w:val="0"/>
          <w:numId w:val="18"/>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rsidR="00000000" w:rsidDel="00000000" w:rsidP="00000000" w:rsidRDefault="00000000" w:rsidRPr="00000000" w14:paraId="00000174">
      <w:pPr>
        <w:numPr>
          <w:ilvl w:val="0"/>
          <w:numId w:val="18"/>
        </w:num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rsidR="00000000" w:rsidDel="00000000" w:rsidP="00000000" w:rsidRDefault="00000000" w:rsidRPr="00000000" w14:paraId="00000175">
      <w:pPr>
        <w:pBdr>
          <w:top w:space="0" w:sz="0" w:val="nil"/>
          <w:left w:space="0" w:sz="0" w:val="nil"/>
          <w:bottom w:space="0" w:sz="0" w:val="nil"/>
          <w:right w:space="0" w:sz="0" w:val="nil"/>
          <w:between w:space="0" w:sz="0" w:val="nil"/>
        </w:pBdr>
        <w:shd w:fill="ffffff" w:val="clear"/>
        <w:spacing w:before="115" w:line="240" w:lineRule="auto"/>
        <w:ind w:left="0" w:hanging="2"/>
        <w:jc w:val="both"/>
        <w:rPr>
          <w:rFonts w:ascii="Calibri" w:cs="Calibri" w:eastAsia="Calibri" w:hAnsi="Calibri"/>
          <w:color w:val="000000"/>
          <w:sz w:val="22"/>
          <w:szCs w:val="22"/>
        </w:rPr>
      </w:pPr>
      <w:bookmarkStart w:colFirst="0" w:colLast="0" w:name="_heading=h.49x2ik5" w:id="26"/>
      <w:bookmarkEnd w:id="26"/>
      <w:r w:rsidDel="00000000" w:rsidR="00000000" w:rsidRPr="00000000">
        <w:rPr>
          <w:rtl w:val="0"/>
        </w:rPr>
      </w:r>
    </w:p>
    <w:p w:rsidR="00000000" w:rsidDel="00000000" w:rsidP="00000000" w:rsidRDefault="00000000" w:rsidRPr="00000000" w14:paraId="00000176">
      <w:pPr>
        <w:keepNext w:val="1"/>
        <w:numPr>
          <w:ilvl w:val="1"/>
          <w:numId w:val="27"/>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Wykonanie (odtworzenie) krawężników betonowych i obrzeży</w:t>
      </w:r>
    </w:p>
    <w:p w:rsidR="00000000" w:rsidDel="00000000" w:rsidP="00000000" w:rsidRDefault="00000000" w:rsidRPr="00000000" w14:paraId="00000177">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rsidR="00000000" w:rsidDel="00000000" w:rsidP="00000000" w:rsidRDefault="00000000" w:rsidRPr="00000000" w14:paraId="00000178">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Wymiary wykopu powinny odpowiadać wymiarom ławy w planie z uwzględnieniem w szerokości dna wykopu ew. konstrukcji szalunku. </w:t>
      </w:r>
    </w:p>
    <w:p w:rsidR="00000000" w:rsidDel="00000000" w:rsidP="00000000" w:rsidRDefault="00000000" w:rsidRPr="00000000" w14:paraId="00000179">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Wskaźnik zagęszczenia dna wykopu wykonanego koryta pod ławę powinien wynosić, co najmniej 0,97 według normalnej metody Proctora. </w:t>
      </w:r>
    </w:p>
    <w:p w:rsidR="00000000" w:rsidDel="00000000" w:rsidP="00000000" w:rsidRDefault="00000000" w:rsidRPr="00000000" w14:paraId="0000017A">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Ławy betonowe zwykłe w gruntach spoistych wykonuje się bez szalowania, przy gruntach sypkich należy stosować szalowanie. </w:t>
      </w:r>
    </w:p>
    <w:p w:rsidR="00000000" w:rsidDel="00000000" w:rsidP="00000000" w:rsidRDefault="00000000" w:rsidRPr="00000000" w14:paraId="0000017B">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rsidR="00000000" w:rsidDel="00000000" w:rsidP="00000000" w:rsidRDefault="00000000" w:rsidRPr="00000000" w14:paraId="0000017C">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rsidR="00000000" w:rsidDel="00000000" w:rsidP="00000000" w:rsidRDefault="00000000" w:rsidRPr="00000000" w14:paraId="0000017D">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Zewnętrzna ściana krawężnika od strony chodnika powinna być po ustawieniu krawężnika obsypana piaskiem, żwirem, tłuczniem lub miejscowym gruntem przepuszczalnym, starannie ubitym. </w:t>
      </w:r>
    </w:p>
    <w:p w:rsidR="00000000" w:rsidDel="00000000" w:rsidP="00000000" w:rsidRDefault="00000000" w:rsidRPr="00000000" w14:paraId="0000017E">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Spoiny krawężników nie powinny przekraczać szerokości 1cm. Spoiny należy wypełnić żwirem, piaskiem lub zaprawą cementowo-piaskową, przygotowaną w stosunku 1:2. </w:t>
      </w:r>
    </w:p>
    <w:p w:rsidR="00000000" w:rsidDel="00000000" w:rsidP="00000000" w:rsidRDefault="00000000" w:rsidRPr="00000000" w14:paraId="0000017F">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Zalewanie spoin krawężników zaprawą cementowo-piaskową stosuje się wyłącznie do krawężników ustawionych na ławie betonowej. </w:t>
      </w:r>
    </w:p>
    <w:p w:rsidR="00000000" w:rsidDel="00000000" w:rsidP="00000000" w:rsidRDefault="00000000" w:rsidRPr="00000000" w14:paraId="00000180">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Spoiny krawężników przed zalaniem zaprawą należy oczyścić i zmyć wodą. </w:t>
      </w:r>
    </w:p>
    <w:p w:rsidR="00000000" w:rsidDel="00000000" w:rsidP="00000000" w:rsidRDefault="00000000" w:rsidRPr="00000000" w14:paraId="00000181">
      <w:pPr>
        <w:numPr>
          <w:ilvl w:val="0"/>
          <w:numId w:val="19"/>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Dla zabezpieczenia przed wpływami temperatury krawężniki ustawione na podsypce cementowo-piaskowej i o spoinach zalanych zaprawą należy zalewać, co 50m bitumiczną masą zalewową nad szczeliną dylatacyjną ławy.</w:t>
      </w:r>
    </w:p>
    <w:p w:rsidR="00000000" w:rsidDel="00000000" w:rsidP="00000000" w:rsidRDefault="00000000" w:rsidRPr="00000000" w14:paraId="00000182">
      <w:pPr>
        <w:pBdr>
          <w:top w:space="0" w:sz="0" w:val="nil"/>
          <w:left w:space="0" w:sz="0" w:val="nil"/>
          <w:bottom w:space="0" w:sz="0" w:val="nil"/>
          <w:right w:space="0" w:sz="0" w:val="nil"/>
          <w:between w:space="0" w:sz="0" w:val="nil"/>
        </w:pBdr>
        <w:shd w:fill="ffffff" w:val="clear"/>
        <w:spacing w:line="240" w:lineRule="auto"/>
        <w:ind w:left="0" w:hanging="2"/>
        <w:jc w:val="both"/>
        <w:rPr>
          <w:rFonts w:ascii="Calibri" w:cs="Calibri" w:eastAsia="Calibri" w:hAnsi="Calibri"/>
          <w:color w:val="000000"/>
          <w:sz w:val="22"/>
          <w:szCs w:val="22"/>
        </w:rPr>
      </w:pPr>
      <w:bookmarkStart w:colFirst="0" w:colLast="0" w:name="_heading=h.2p2csry" w:id="27"/>
      <w:bookmarkEnd w:id="27"/>
      <w:r w:rsidDel="00000000" w:rsidR="00000000" w:rsidRPr="00000000">
        <w:rPr>
          <w:rtl w:val="0"/>
        </w:rPr>
      </w:r>
    </w:p>
    <w:p w:rsidR="00000000" w:rsidDel="00000000" w:rsidP="00000000" w:rsidRDefault="00000000" w:rsidRPr="00000000" w14:paraId="00000183">
      <w:pPr>
        <w:keepNext w:val="1"/>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rPr>
      </w:pPr>
      <w:bookmarkStart w:colFirst="0" w:colLast="0" w:name="_heading=h.147n2zr" w:id="28"/>
      <w:bookmarkEnd w:id="28"/>
      <w:r w:rsidDel="00000000" w:rsidR="00000000" w:rsidRPr="00000000">
        <w:rPr>
          <w:rFonts w:ascii="Calibri" w:cs="Calibri" w:eastAsia="Calibri" w:hAnsi="Calibri"/>
          <w:b w:val="1"/>
          <w:color w:val="000000"/>
          <w:rtl w:val="0"/>
        </w:rPr>
        <w:t xml:space="preserve">KONTROLA JAKOŚCI, ODBIÓR WYROBÓW I ROBÓT BUDOWLANYCH</w:t>
      </w:r>
      <w:r w:rsidDel="00000000" w:rsidR="00000000" w:rsidRPr="00000000">
        <w:rPr>
          <w:rtl w:val="0"/>
        </w:rPr>
      </w:r>
    </w:p>
    <w:p w:rsidR="00000000" w:rsidDel="00000000" w:rsidP="00000000" w:rsidRDefault="00000000" w:rsidRPr="00000000" w14:paraId="00000184">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color w:val="000000"/>
          <w:sz w:val="22"/>
          <w:szCs w:val="22"/>
        </w:rPr>
      </w:pPr>
      <w:bookmarkStart w:colFirst="0" w:colLast="0" w:name="_heading=h.3o7alnk" w:id="29"/>
      <w:bookmarkEnd w:id="29"/>
      <w:r w:rsidDel="00000000" w:rsidR="00000000" w:rsidRPr="00000000">
        <w:rPr>
          <w:rFonts w:ascii="Calibri" w:cs="Calibri" w:eastAsia="Calibri" w:hAnsi="Calibri"/>
          <w:b w:val="1"/>
          <w:color w:val="000000"/>
          <w:sz w:val="22"/>
          <w:szCs w:val="22"/>
          <w:rtl w:val="0"/>
        </w:rPr>
        <w:t xml:space="preserve">Wymagania ogólne</w:t>
      </w:r>
      <w:r w:rsidDel="00000000" w:rsidR="00000000" w:rsidRPr="00000000">
        <w:rPr>
          <w:rtl w:val="0"/>
        </w:rPr>
      </w:r>
    </w:p>
    <w:p w:rsidR="00000000" w:rsidDel="00000000" w:rsidP="00000000" w:rsidRDefault="00000000" w:rsidRPr="00000000" w14:paraId="00000185">
      <w:pPr>
        <w:keepNext w:val="1"/>
        <w:numPr>
          <w:ilvl w:val="0"/>
          <w:numId w:val="20"/>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color w:val="000000"/>
          <w:sz w:val="22"/>
          <w:szCs w:val="22"/>
        </w:rPr>
      </w:pPr>
      <w:bookmarkStart w:colFirst="0" w:colLast="0" w:name="_heading=h.23ckvvd" w:id="30"/>
      <w:bookmarkEnd w:id="30"/>
      <w:r w:rsidDel="00000000" w:rsidR="00000000" w:rsidRPr="00000000">
        <w:rPr>
          <w:rFonts w:ascii="Calibri" w:cs="Calibri" w:eastAsia="Calibri" w:hAnsi="Calibri"/>
          <w:color w:val="000000"/>
          <w:sz w:val="22"/>
          <w:szCs w:val="22"/>
          <w:rtl w:val="0"/>
        </w:rPr>
        <w:t xml:space="preserve">Wykonawca jest odpowiedzialny za pełną kontrolę jakości robót i stosowanych materiałów i będzie przeprowadzał pomiary i badania materiałów oraz robót. Inspektor nadzoru ustali, jaki system kontroli jest konieczny do powyższego zakresu robót.</w:t>
      </w:r>
    </w:p>
    <w:p w:rsidR="00000000" w:rsidDel="00000000" w:rsidP="00000000" w:rsidRDefault="00000000" w:rsidRPr="00000000" w14:paraId="00000186">
      <w:pPr>
        <w:keepNext w:val="1"/>
        <w:numPr>
          <w:ilvl w:val="0"/>
          <w:numId w:val="20"/>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Kontrola winna obejmować:</w:t>
      </w:r>
    </w:p>
    <w:p w:rsidR="00000000" w:rsidDel="00000000" w:rsidP="00000000" w:rsidRDefault="00000000" w:rsidRPr="00000000" w14:paraId="00000187">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jakość użytego materiału,</w:t>
      </w:r>
    </w:p>
    <w:p w:rsidR="00000000" w:rsidDel="00000000" w:rsidP="00000000" w:rsidRDefault="00000000" w:rsidRPr="00000000" w14:paraId="00000188">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atesty na materiały i urządzenia,</w:t>
      </w:r>
    </w:p>
    <w:p w:rsidR="00000000" w:rsidDel="00000000" w:rsidP="00000000" w:rsidRDefault="00000000" w:rsidRPr="00000000" w14:paraId="00000189">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świadectwa dopuszczenia do stosowania,</w:t>
      </w:r>
    </w:p>
    <w:p w:rsidR="00000000" w:rsidDel="00000000" w:rsidP="00000000" w:rsidRDefault="00000000" w:rsidRPr="00000000" w14:paraId="0000018A">
      <w:pPr>
        <w:numPr>
          <w:ilvl w:val="0"/>
          <w:numId w:val="21"/>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aprobaty techniczne,</w:t>
      </w:r>
    </w:p>
    <w:p w:rsidR="00000000" w:rsidDel="00000000" w:rsidP="00000000" w:rsidRDefault="00000000" w:rsidRPr="00000000" w14:paraId="0000018B">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protokóły odbiorów częściowych,</w:t>
      </w:r>
    </w:p>
    <w:p w:rsidR="00000000" w:rsidDel="00000000" w:rsidP="00000000" w:rsidRDefault="00000000" w:rsidRPr="00000000" w14:paraId="0000018C">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zgodności wykonania robót z projektem,</w:t>
      </w:r>
    </w:p>
    <w:p w:rsidR="00000000" w:rsidDel="00000000" w:rsidP="00000000" w:rsidRDefault="00000000" w:rsidRPr="00000000" w14:paraId="0000018D">
      <w:pPr>
        <w:numPr>
          <w:ilvl w:val="0"/>
          <w:numId w:val="21"/>
        </w:numPr>
        <w:pBdr>
          <w:top w:space="0" w:sz="0" w:val="nil"/>
          <w:left w:space="0" w:sz="0" w:val="nil"/>
          <w:bottom w:space="0" w:sz="0" w:val="nil"/>
          <w:right w:space="0" w:sz="0" w:val="nil"/>
          <w:between w:space="0" w:sz="0" w:val="nil"/>
        </w:pBdr>
        <w:tabs>
          <w:tab w:val="left" w:leader="none" w:pos="780"/>
        </w:tabs>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zgodności wykonania robót z obowiązującymi przepisami i normami,</w:t>
      </w:r>
    </w:p>
    <w:p w:rsidR="00000000" w:rsidDel="00000000" w:rsidP="00000000" w:rsidRDefault="00000000" w:rsidRPr="00000000" w14:paraId="0000018E">
      <w:pPr>
        <w:numPr>
          <w:ilvl w:val="0"/>
          <w:numId w:val="21"/>
        </w:numPr>
        <w:pBdr>
          <w:top w:space="0" w:sz="0" w:val="nil"/>
          <w:left w:space="0" w:sz="0" w:val="nil"/>
          <w:bottom w:space="0" w:sz="0" w:val="nil"/>
          <w:right w:space="0" w:sz="0" w:val="nil"/>
          <w:between w:space="0" w:sz="0" w:val="nil"/>
        </w:pBdr>
        <w:tabs>
          <w:tab w:val="left" w:leader="none" w:pos="780"/>
        </w:tabs>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zgodności z przedmiarem robót,</w:t>
      </w:r>
    </w:p>
    <w:p w:rsidR="00000000" w:rsidDel="00000000" w:rsidP="00000000" w:rsidRDefault="00000000" w:rsidRPr="00000000" w14:paraId="0000018F">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jakość i trwałości wykonania robót,</w:t>
      </w:r>
    </w:p>
    <w:p w:rsidR="00000000" w:rsidDel="00000000" w:rsidP="00000000" w:rsidRDefault="00000000" w:rsidRPr="00000000" w14:paraId="00000190">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zachowania warunków bhp i ochrony ppoż,</w:t>
      </w:r>
    </w:p>
    <w:p w:rsidR="00000000" w:rsidDel="00000000" w:rsidP="00000000" w:rsidRDefault="00000000" w:rsidRPr="00000000" w14:paraId="00000191">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świadectwa dopuszczenia do stosowania,</w:t>
      </w:r>
    </w:p>
    <w:p w:rsidR="00000000" w:rsidDel="00000000" w:rsidP="00000000" w:rsidRDefault="00000000" w:rsidRPr="00000000" w14:paraId="00000192">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oceny lub opinie higieniczne Państwowego Zakładu higieny,</w:t>
      </w:r>
    </w:p>
    <w:p w:rsidR="00000000" w:rsidDel="00000000" w:rsidP="00000000" w:rsidRDefault="00000000" w:rsidRPr="00000000" w14:paraId="00000193">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certyfikaty na materiały Polskiego Centrum Badań i Certyfikacji,</w:t>
      </w:r>
    </w:p>
    <w:p w:rsidR="00000000" w:rsidDel="00000000" w:rsidP="00000000" w:rsidRDefault="00000000" w:rsidRPr="00000000" w14:paraId="00000194">
      <w:pPr>
        <w:numPr>
          <w:ilvl w:val="0"/>
          <w:numId w:val="21"/>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uprzątnięcie</w:t>
      </w:r>
      <w:r w:rsidDel="00000000" w:rsidR="00000000" w:rsidRPr="00000000">
        <w:rPr>
          <w:rFonts w:ascii="Calibri" w:cs="Calibri" w:eastAsia="Calibri" w:hAnsi="Calibri"/>
          <w:color w:val="000000"/>
          <w:sz w:val="22"/>
          <w:szCs w:val="22"/>
          <w:rtl w:val="0"/>
        </w:rPr>
        <w:t xml:space="preserve"> terenu robót po ich zakończeniu.</w:t>
      </w:r>
    </w:p>
    <w:p w:rsidR="00000000" w:rsidDel="00000000" w:rsidP="00000000" w:rsidRDefault="00000000" w:rsidRPr="00000000" w14:paraId="00000195">
      <w:pPr>
        <w:numPr>
          <w:ilvl w:val="0"/>
          <w:numId w:val="2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p>
    <w:p w:rsidR="00000000" w:rsidDel="00000000" w:rsidP="00000000" w:rsidRDefault="00000000" w:rsidRPr="00000000" w14:paraId="00000196">
      <w:pPr>
        <w:numPr>
          <w:ilvl w:val="0"/>
          <w:numId w:val="20"/>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ihv636" w:id="31"/>
      <w:bookmarkEnd w:id="31"/>
      <w:r w:rsidDel="00000000" w:rsidR="00000000" w:rsidRPr="00000000">
        <w:rPr>
          <w:rFonts w:ascii="Calibri" w:cs="Calibri" w:eastAsia="Calibri" w:hAnsi="Calibri"/>
          <w:color w:val="000000"/>
          <w:sz w:val="22"/>
          <w:szCs w:val="22"/>
          <w:rtl w:val="0"/>
        </w:rPr>
        <w:t xml:space="preserve">Wszystkie koszty związane z prowadzeniem badań materiałów i robót ponosi Wykonawca. </w:t>
      </w:r>
    </w:p>
    <w:p w:rsidR="00000000" w:rsidDel="00000000" w:rsidP="00000000" w:rsidRDefault="00000000" w:rsidRPr="00000000" w14:paraId="00000197">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Podbudowa</w:t>
      </w:r>
    </w:p>
    <w:p w:rsidR="00000000" w:rsidDel="00000000" w:rsidP="00000000" w:rsidRDefault="00000000" w:rsidRPr="00000000" w14:paraId="00000198">
      <w:pPr>
        <w:keepNext w:val="1"/>
        <w:numPr>
          <w:ilvl w:val="0"/>
          <w:numId w:val="1"/>
        </w:numPr>
        <w:pBdr>
          <w:top w:space="0" w:sz="0" w:val="nil"/>
          <w:left w:space="0" w:sz="0" w:val="nil"/>
          <w:bottom w:space="0" w:sz="0" w:val="nil"/>
          <w:right w:space="0" w:sz="0" w:val="nil"/>
          <w:between w:space="0" w:sz="0" w:val="nil"/>
        </w:pBdr>
        <w:spacing w:after="60" w:before="60" w:line="240" w:lineRule="auto"/>
        <w:ind w:left="0" w:hanging="2"/>
        <w:jc w:val="both"/>
        <w:rPr>
          <w:rFonts w:ascii="Calibri" w:cs="Calibri" w:eastAsia="Calibri" w:hAnsi="Calibri"/>
          <w:color w:val="000000"/>
          <w:sz w:val="22"/>
          <w:szCs w:val="22"/>
        </w:rPr>
      </w:pPr>
      <w:bookmarkStart w:colFirst="0" w:colLast="0" w:name="_heading=h.5alinohxwtyr" w:id="32"/>
      <w:bookmarkEnd w:id="32"/>
      <w:r w:rsidDel="00000000" w:rsidR="00000000" w:rsidRPr="00000000">
        <w:rPr>
          <w:rFonts w:ascii="Calibri" w:cs="Calibri" w:eastAsia="Calibri" w:hAnsi="Calibri"/>
          <w:color w:val="000000"/>
          <w:sz w:val="22"/>
          <w:szCs w:val="22"/>
          <w:u w:val="single"/>
          <w:rtl w:val="0"/>
        </w:rPr>
        <w:t xml:space="preserve">Szerokość podbudowy</w:t>
      </w:r>
      <w:r w:rsidDel="00000000" w:rsidR="00000000" w:rsidRPr="00000000">
        <w:rPr>
          <w:rtl w:val="0"/>
        </w:rPr>
      </w:r>
    </w:p>
    <w:p w:rsidR="00000000" w:rsidDel="00000000" w:rsidP="00000000" w:rsidRDefault="00000000" w:rsidRPr="00000000" w14:paraId="00000199">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Szerokość podbudowy nie może różnić się od szerokości projektowanej o więcej niż +10 cm, -5 cm.</w:t>
      </w:r>
    </w:p>
    <w:p w:rsidR="00000000" w:rsidDel="00000000" w:rsidP="00000000" w:rsidRDefault="00000000" w:rsidRPr="00000000" w14:paraId="0000019A">
      <w:pPr>
        <w:keepNext w:val="1"/>
        <w:numPr>
          <w:ilvl w:val="0"/>
          <w:numId w:val="1"/>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sz w:val="22"/>
          <w:szCs w:val="22"/>
        </w:rPr>
      </w:pPr>
      <w:bookmarkStart w:colFirst="0" w:colLast="0" w:name="_heading=h.4x1mjoqhsmd4" w:id="33"/>
      <w:bookmarkEnd w:id="33"/>
      <w:r w:rsidDel="00000000" w:rsidR="00000000" w:rsidRPr="00000000">
        <w:rPr>
          <w:rFonts w:ascii="Calibri" w:cs="Calibri" w:eastAsia="Calibri" w:hAnsi="Calibri"/>
          <w:color w:val="000000"/>
          <w:sz w:val="22"/>
          <w:szCs w:val="22"/>
          <w:u w:val="single"/>
          <w:rtl w:val="0"/>
        </w:rPr>
        <w:t xml:space="preserve">Równość podbudowy</w:t>
      </w:r>
      <w:r w:rsidDel="00000000" w:rsidR="00000000" w:rsidRPr="00000000">
        <w:rPr>
          <w:rtl w:val="0"/>
        </w:rPr>
      </w:r>
    </w:p>
    <w:p w:rsidR="00000000" w:rsidDel="00000000" w:rsidP="00000000" w:rsidRDefault="00000000" w:rsidRPr="00000000" w14:paraId="0000019B">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Nierówności podłużne podbudowy należy mierzyć 4-metrową łatą. Nierówności poprzeczne podbudowy należy mierzyć 4-metrową łatą. </w:t>
      </w:r>
    </w:p>
    <w:p w:rsidR="00000000" w:rsidDel="00000000" w:rsidP="00000000" w:rsidRDefault="00000000" w:rsidRPr="00000000" w14:paraId="0000019C">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Nierówności podbudowy nie mogą przekraczać:</w:t>
      </w:r>
    </w:p>
    <w:p w:rsidR="00000000" w:rsidDel="00000000" w:rsidP="00000000" w:rsidRDefault="00000000" w:rsidRPr="00000000" w14:paraId="0000019D">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- 12 mm dla podbudowy zasadniczej,</w:t>
      </w:r>
    </w:p>
    <w:p w:rsidR="00000000" w:rsidDel="00000000" w:rsidP="00000000" w:rsidRDefault="00000000" w:rsidRPr="00000000" w14:paraId="0000019E">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- 15 mm dla podbudowy pomocniczej.</w:t>
      </w:r>
    </w:p>
    <w:p w:rsidR="00000000" w:rsidDel="00000000" w:rsidP="00000000" w:rsidRDefault="00000000" w:rsidRPr="00000000" w14:paraId="0000019F">
      <w:pPr>
        <w:keepNext w:val="1"/>
        <w:numPr>
          <w:ilvl w:val="0"/>
          <w:numId w:val="1"/>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sz w:val="22"/>
          <w:szCs w:val="22"/>
        </w:rPr>
      </w:pPr>
      <w:bookmarkStart w:colFirst="0" w:colLast="0" w:name="_heading=h.qx00rthe8ik" w:id="34"/>
      <w:bookmarkEnd w:id="34"/>
      <w:r w:rsidDel="00000000" w:rsidR="00000000" w:rsidRPr="00000000">
        <w:rPr>
          <w:rFonts w:ascii="Calibri" w:cs="Calibri" w:eastAsia="Calibri" w:hAnsi="Calibri"/>
          <w:color w:val="000000"/>
          <w:sz w:val="22"/>
          <w:szCs w:val="22"/>
          <w:u w:val="single"/>
          <w:rtl w:val="0"/>
        </w:rPr>
        <w:t xml:space="preserve">Spadki poprzeczne podbudowy</w:t>
      </w:r>
      <w:r w:rsidDel="00000000" w:rsidR="00000000" w:rsidRPr="00000000">
        <w:rPr>
          <w:rtl w:val="0"/>
        </w:rPr>
      </w:r>
    </w:p>
    <w:p w:rsidR="00000000" w:rsidDel="00000000" w:rsidP="00000000" w:rsidRDefault="00000000" w:rsidRPr="00000000" w14:paraId="000001A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Spadki poprzeczne podbudowy na prostych i łukach powinny być zgodne z dokumentacją projektową z tolerancją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0,5 %.</w:t>
      </w:r>
    </w:p>
    <w:p w:rsidR="00000000" w:rsidDel="00000000" w:rsidP="00000000" w:rsidRDefault="00000000" w:rsidRPr="00000000" w14:paraId="000001A1">
      <w:pPr>
        <w:keepNext w:val="1"/>
        <w:numPr>
          <w:ilvl w:val="0"/>
          <w:numId w:val="1"/>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sz w:val="22"/>
          <w:szCs w:val="22"/>
        </w:rPr>
      </w:pPr>
      <w:bookmarkStart w:colFirst="0" w:colLast="0" w:name="_heading=h.uadk4mdauet7" w:id="35"/>
      <w:bookmarkEnd w:id="35"/>
      <w:r w:rsidDel="00000000" w:rsidR="00000000" w:rsidRPr="00000000">
        <w:rPr>
          <w:rFonts w:ascii="Calibri" w:cs="Calibri" w:eastAsia="Calibri" w:hAnsi="Calibri"/>
          <w:color w:val="000000"/>
          <w:sz w:val="22"/>
          <w:szCs w:val="22"/>
          <w:u w:val="single"/>
          <w:rtl w:val="0"/>
        </w:rPr>
        <w:t xml:space="preserve">Rzędne wysokościowe podbudowy</w:t>
      </w:r>
      <w:r w:rsidDel="00000000" w:rsidR="00000000" w:rsidRPr="00000000">
        <w:rPr>
          <w:rtl w:val="0"/>
        </w:rPr>
      </w:r>
    </w:p>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Różnice pomiędzy rzędnymi wysokościowymi podbudowy i rzędnymi projektowanymi nie powinny przekraczać ± 1 cm,</w:t>
      </w:r>
    </w:p>
    <w:p w:rsidR="00000000" w:rsidDel="00000000" w:rsidP="00000000" w:rsidRDefault="00000000" w:rsidRPr="00000000" w14:paraId="000001A3">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A4">
      <w:pPr>
        <w:keepNext w:val="1"/>
        <w:numPr>
          <w:ilvl w:val="0"/>
          <w:numId w:val="1"/>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sz w:val="22"/>
          <w:szCs w:val="22"/>
        </w:rPr>
      </w:pPr>
      <w:bookmarkStart w:colFirst="0" w:colLast="0" w:name="_heading=h.op98r2bapdw5" w:id="36"/>
      <w:bookmarkEnd w:id="36"/>
      <w:r w:rsidDel="00000000" w:rsidR="00000000" w:rsidRPr="00000000">
        <w:rPr>
          <w:rFonts w:ascii="Calibri" w:cs="Calibri" w:eastAsia="Calibri" w:hAnsi="Calibri"/>
          <w:color w:val="000000"/>
          <w:sz w:val="22"/>
          <w:szCs w:val="22"/>
          <w:u w:val="single"/>
          <w:rtl w:val="0"/>
        </w:rPr>
        <w:t xml:space="preserve">Grubość podbudowy</w:t>
      </w:r>
      <w:r w:rsidDel="00000000" w:rsidR="00000000" w:rsidRPr="00000000">
        <w:rPr>
          <w:rtl w:val="0"/>
        </w:rPr>
      </w:r>
    </w:p>
    <w:p w:rsidR="00000000" w:rsidDel="00000000" w:rsidP="00000000" w:rsidRDefault="00000000" w:rsidRPr="00000000" w14:paraId="000001A5">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Grubość podbudowy nie może różnić się od grubości projektowanej o więcej niż:</w:t>
      </w:r>
    </w:p>
    <w:p w:rsidR="00000000" w:rsidDel="00000000" w:rsidP="00000000" w:rsidRDefault="00000000" w:rsidRPr="00000000" w14:paraId="000001A6">
      <w:pPr>
        <w:numPr>
          <w:ilvl w:val="0"/>
          <w:numId w:val="22"/>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dla podbudowy zasadniczej </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color w:val="000000"/>
          <w:sz w:val="22"/>
          <w:szCs w:val="22"/>
          <w:rtl w:val="0"/>
        </w:rPr>
        <w:t xml:space="preserve"> 2 cm,</w:t>
      </w:r>
    </w:p>
    <w:p w:rsidR="00000000" w:rsidDel="00000000" w:rsidP="00000000" w:rsidRDefault="00000000" w:rsidRPr="00000000" w14:paraId="000001A7">
      <w:pPr>
        <w:keepNext w:val="1"/>
        <w:numPr>
          <w:ilvl w:val="0"/>
          <w:numId w:val="1"/>
        </w:numPr>
        <w:pBdr>
          <w:top w:space="0" w:sz="0" w:val="nil"/>
          <w:left w:space="0" w:sz="0" w:val="nil"/>
          <w:bottom w:space="0" w:sz="0" w:val="nil"/>
          <w:right w:space="0" w:sz="0" w:val="nil"/>
          <w:between w:space="0" w:sz="0" w:val="nil"/>
        </w:pBdr>
        <w:spacing w:after="60" w:line="240" w:lineRule="auto"/>
        <w:ind w:left="0" w:hanging="2"/>
        <w:jc w:val="both"/>
        <w:rPr>
          <w:rFonts w:ascii="Calibri" w:cs="Calibri" w:eastAsia="Calibri" w:hAnsi="Calibri"/>
          <w:sz w:val="22"/>
          <w:szCs w:val="22"/>
        </w:rPr>
      </w:pPr>
      <w:bookmarkStart w:colFirst="0" w:colLast="0" w:name="_heading=h.p0ts9b23qoll" w:id="37"/>
      <w:bookmarkEnd w:id="37"/>
      <w:r w:rsidDel="00000000" w:rsidR="00000000" w:rsidRPr="00000000">
        <w:rPr>
          <w:rFonts w:ascii="Calibri" w:cs="Calibri" w:eastAsia="Calibri" w:hAnsi="Calibri"/>
          <w:color w:val="000000"/>
          <w:sz w:val="22"/>
          <w:szCs w:val="22"/>
          <w:u w:val="single"/>
          <w:rtl w:val="0"/>
        </w:rPr>
        <w:t xml:space="preserve">Sprawdzenie podłoża i podbudowy</w:t>
      </w:r>
      <w:r w:rsidDel="00000000" w:rsidR="00000000" w:rsidRPr="00000000">
        <w:rPr>
          <w:rtl w:val="0"/>
        </w:rPr>
      </w:r>
    </w:p>
    <w:p w:rsidR="00000000" w:rsidDel="00000000" w:rsidP="00000000" w:rsidRDefault="00000000" w:rsidRPr="00000000" w14:paraId="000001A8">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Sprawdzenie podłoża i podbudowy polega na stwierdzeniu ich zgodności z dokumentacją projektową i wymaganiami niniejszej specyfikacji technicznej.</w:t>
      </w:r>
    </w:p>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32hioqz" w:id="38"/>
      <w:bookmarkEnd w:id="38"/>
      <w:r w:rsidDel="00000000" w:rsidR="00000000" w:rsidRPr="00000000">
        <w:rPr>
          <w:rtl w:val="0"/>
        </w:rPr>
      </w:r>
    </w:p>
    <w:p w:rsidR="00000000" w:rsidDel="00000000" w:rsidP="00000000" w:rsidRDefault="00000000" w:rsidRPr="00000000" w14:paraId="000001AA">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Podsypka</w:t>
      </w:r>
    </w:p>
    <w:p w:rsidR="00000000" w:rsidDel="00000000" w:rsidP="00000000" w:rsidRDefault="00000000" w:rsidRPr="00000000" w14:paraId="000001AB">
      <w:pPr>
        <w:numPr>
          <w:ilvl w:val="0"/>
          <w:numId w:val="12"/>
        </w:numPr>
        <w:pBdr>
          <w:top w:space="0" w:sz="0" w:val="nil"/>
          <w:left w:space="0" w:sz="0" w:val="nil"/>
          <w:bottom w:space="0" w:sz="0" w:val="nil"/>
          <w:right w:space="0" w:sz="0" w:val="nil"/>
          <w:between w:space="0" w:sz="0" w:val="nil"/>
        </w:pBdr>
        <w:spacing w:after="120" w:before="6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Sprawdzenie podsypki</w:t>
      </w:r>
      <w:r w:rsidDel="00000000" w:rsidR="00000000" w:rsidRPr="00000000">
        <w:rPr>
          <w:rtl w:val="0"/>
        </w:rPr>
      </w:r>
    </w:p>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Sprawdzenie podsypki w zakresie grubości i wymaganych spadków poprzecznych i podłużnych polega na stwierdzeniu zgodności z  wymaganiami niniejszej specyfikacji technicznej.</w:t>
      </w:r>
    </w:p>
    <w:p w:rsidR="00000000" w:rsidDel="00000000" w:rsidP="00000000" w:rsidRDefault="00000000" w:rsidRPr="00000000" w14:paraId="000001AD">
      <w:pPr>
        <w:numPr>
          <w:ilvl w:val="0"/>
          <w:numId w:val="12"/>
        </w:numPr>
        <w:pBdr>
          <w:top w:space="0" w:sz="0" w:val="nil"/>
          <w:left w:space="0" w:sz="0" w:val="nil"/>
          <w:bottom w:space="0" w:sz="0" w:val="nil"/>
          <w:right w:space="0" w:sz="0" w:val="nil"/>
          <w:between w:space="0" w:sz="0" w:val="nil"/>
        </w:pBdr>
        <w:spacing w:after="120" w:before="120"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Sprawdzenie wykonania nawierzchni</w:t>
      </w: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Sprawdzenie prawidłowości wykonania nawierzchni z betonowych kostek brukowych polega na stwierdzeniu zgodności wykonania z dokumentacją projektową oraz wymaganiami niniejszej specyfikacji technicznej:</w:t>
      </w:r>
    </w:p>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pomierzenie szerokości spoin,</w:t>
      </w:r>
    </w:p>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sprawdzenie prawidłowości ubijania (wibrowania),</w:t>
      </w:r>
    </w:p>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sprawdzenie prawidłowości wypełnienia spoin,</w:t>
      </w:r>
    </w:p>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sprawdzenie, czy przyjęty deseń (wzór) i kolor nawierzchni jest zachowany.</w:t>
      </w:r>
    </w:p>
    <w:p w:rsidR="00000000" w:rsidDel="00000000" w:rsidP="00000000" w:rsidRDefault="00000000" w:rsidRPr="00000000" w14:paraId="000001B3">
      <w:pPr>
        <w:numPr>
          <w:ilvl w:val="0"/>
          <w:numId w:val="12"/>
        </w:numPr>
        <w:pBdr>
          <w:top w:space="0" w:sz="0" w:val="nil"/>
          <w:left w:space="0" w:sz="0" w:val="nil"/>
          <w:bottom w:space="0" w:sz="0" w:val="nil"/>
          <w:right w:space="0" w:sz="0" w:val="nil"/>
          <w:between w:space="0" w:sz="0" w:val="nil"/>
        </w:pBdr>
        <w:spacing w:after="120" w:before="120"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Sprawdzenie cech geometrycznych nawierzchni</w:t>
      </w:r>
      <w:r w:rsidDel="00000000" w:rsidR="00000000" w:rsidRPr="00000000">
        <w:rPr>
          <w:rtl w:val="0"/>
        </w:rPr>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Nierówności podłużne nawierzchni mierzone łatą lub planografem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sidDel="00000000" w:rsidR="00000000" w:rsidRPr="00000000">
        <w:rPr>
          <w:rFonts w:ascii="Calibri" w:cs="Calibri" w:eastAsia="Calibri" w:hAnsi="Calibri"/>
          <w:color w:val="000000"/>
          <w:sz w:val="22"/>
          <w:szCs w:val="22"/>
          <w:vertAlign w:val="superscript"/>
          <w:rtl w:val="0"/>
        </w:rPr>
        <w:t xml:space="preserve">2</w:t>
      </w:r>
      <w:r w:rsidDel="00000000" w:rsidR="00000000" w:rsidRPr="00000000">
        <w:rPr>
          <w:rFonts w:ascii="Calibri" w:cs="Calibri" w:eastAsia="Calibri" w:hAnsi="Calibri"/>
          <w:color w:val="000000"/>
          <w:sz w:val="22"/>
          <w:szCs w:val="22"/>
          <w:rtl w:val="0"/>
        </w:rPr>
        <w:t xml:space="preserve"> nawierzchni i w punktach charakterystycznych dla niwelety lub przekroju poprzecznego oraz wszędzie tam gdzie poleci Inspektor Nadzoru.</w:t>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1hmsyys" w:id="39"/>
      <w:bookmarkEnd w:id="39"/>
      <w:r w:rsidDel="00000000" w:rsidR="00000000" w:rsidRPr="00000000">
        <w:rPr>
          <w:rtl w:val="0"/>
        </w:rPr>
      </w:r>
    </w:p>
    <w:p w:rsidR="00000000" w:rsidDel="00000000" w:rsidP="00000000" w:rsidRDefault="00000000" w:rsidRPr="00000000" w14:paraId="000001B6">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Badania przed przystąpieniem do robót</w:t>
      </w:r>
    </w:p>
    <w:p w:rsidR="00000000" w:rsidDel="00000000" w:rsidP="00000000" w:rsidRDefault="00000000" w:rsidRPr="00000000" w14:paraId="000001B7">
      <w:pPr>
        <w:pBdr>
          <w:top w:space="0" w:sz="0" w:val="nil"/>
          <w:left w:space="0" w:sz="0" w:val="nil"/>
          <w:bottom w:space="0" w:sz="0" w:val="nil"/>
          <w:right w:space="0" w:sz="0" w:val="nil"/>
          <w:between w:space="0" w:sz="0" w:val="nil"/>
        </w:pBdr>
        <w:spacing w:after="120" w:before="120" w:line="240" w:lineRule="auto"/>
        <w:ind w:left="0" w:hanging="2"/>
        <w:jc w:val="both"/>
        <w:rPr>
          <w:rFonts w:ascii="Calibri" w:cs="Calibri" w:eastAsia="Calibri" w:hAnsi="Calibri"/>
          <w:color w:val="000000"/>
          <w:sz w:val="22"/>
          <w:szCs w:val="22"/>
          <w:u w:val="single"/>
        </w:rPr>
      </w:pPr>
      <w:r w:rsidDel="00000000" w:rsidR="00000000" w:rsidRPr="00000000">
        <w:rPr>
          <w:rFonts w:ascii="Calibri" w:cs="Calibri" w:eastAsia="Calibri" w:hAnsi="Calibri"/>
          <w:color w:val="000000"/>
          <w:sz w:val="22"/>
          <w:szCs w:val="22"/>
          <w:u w:val="single"/>
          <w:rtl w:val="0"/>
        </w:rPr>
        <w:t xml:space="preserve">Badania krawężników</w:t>
      </w:r>
    </w:p>
    <w:p w:rsidR="00000000" w:rsidDel="00000000" w:rsidP="00000000" w:rsidRDefault="00000000" w:rsidRPr="00000000" w14:paraId="000001B8">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Przed przystąpieniem do robót Wykonawca powinien wykonać badania materiałów przeznaczonych do ustawiania krawężników betonowych i przedstawić wyniki tych badań Inspektorowi nadzoru do akceptacji.</w:t>
      </w:r>
    </w:p>
    <w:p w:rsidR="00000000" w:rsidDel="00000000" w:rsidP="00000000" w:rsidRDefault="00000000" w:rsidRPr="00000000" w14:paraId="000001B9">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w:t>
      </w:r>
    </w:p>
    <w:p w:rsidR="00000000" w:rsidDel="00000000" w:rsidP="00000000" w:rsidRDefault="00000000" w:rsidRPr="00000000" w14:paraId="000001BA">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41mghml" w:id="40"/>
      <w:bookmarkEnd w:id="40"/>
      <w:r w:rsidDel="00000000" w:rsidR="00000000" w:rsidRPr="00000000">
        <w:rPr>
          <w:rtl w:val="0"/>
        </w:rPr>
      </w:r>
    </w:p>
    <w:p w:rsidR="00000000" w:rsidDel="00000000" w:rsidP="00000000" w:rsidRDefault="00000000" w:rsidRPr="00000000" w14:paraId="000001BB">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Badania w czasie robót</w:t>
      </w:r>
    </w:p>
    <w:p w:rsidR="00000000" w:rsidDel="00000000" w:rsidP="00000000" w:rsidRDefault="00000000" w:rsidRPr="00000000" w14:paraId="000001BC">
      <w:pPr>
        <w:numPr>
          <w:ilvl w:val="0"/>
          <w:numId w:val="30"/>
        </w:numPr>
        <w:pBdr>
          <w:top w:space="0" w:sz="0" w:val="nil"/>
          <w:left w:space="0" w:sz="0" w:val="nil"/>
          <w:bottom w:space="0" w:sz="0" w:val="nil"/>
          <w:right w:space="0" w:sz="0" w:val="nil"/>
          <w:between w:space="0" w:sz="0" w:val="nil"/>
        </w:pBdr>
        <w:spacing w:after="120" w:before="6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u w:val="single"/>
          <w:rtl w:val="0"/>
        </w:rPr>
        <w:t xml:space="preserve">Sprawdzenie koryta pod ławę</w:t>
      </w:r>
      <w:r w:rsidDel="00000000" w:rsidR="00000000" w:rsidRPr="00000000">
        <w:rPr>
          <w:rtl w:val="0"/>
        </w:rPr>
      </w:r>
    </w:p>
    <w:p w:rsidR="00000000" w:rsidDel="00000000" w:rsidP="00000000" w:rsidRDefault="00000000" w:rsidRPr="00000000" w14:paraId="000001BD">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Należy sprawdzać wymiary koryta oraz zagęszczenie podłoża na dnie wykopu.</w:t>
      </w:r>
    </w:p>
    <w:p w:rsidR="00000000" w:rsidDel="00000000" w:rsidP="00000000" w:rsidRDefault="00000000" w:rsidRPr="00000000" w14:paraId="000001BE">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Tolerancja dla szerokości wykopu wynosi +(-) 2cm.</w:t>
      </w:r>
    </w:p>
    <w:p w:rsidR="00000000" w:rsidDel="00000000" w:rsidP="00000000" w:rsidRDefault="00000000" w:rsidRPr="00000000" w14:paraId="000001BF">
      <w:pPr>
        <w:numPr>
          <w:ilvl w:val="0"/>
          <w:numId w:val="30"/>
        </w:numPr>
        <w:pBdr>
          <w:top w:space="0" w:sz="0" w:val="nil"/>
          <w:left w:space="0" w:sz="0" w:val="nil"/>
          <w:bottom w:space="0" w:sz="0" w:val="nil"/>
          <w:right w:space="0" w:sz="0" w:val="nil"/>
          <w:between w:space="0" w:sz="0" w:val="nil"/>
        </w:pBdr>
        <w:spacing w:after="120" w:before="120"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Sprawdzenie ław</w:t>
      </w:r>
      <w:r w:rsidDel="00000000" w:rsidR="00000000" w:rsidRPr="00000000">
        <w:rPr>
          <w:rtl w:val="0"/>
        </w:rPr>
      </w:r>
    </w:p>
    <w:p w:rsidR="00000000" w:rsidDel="00000000" w:rsidP="00000000" w:rsidRDefault="00000000" w:rsidRPr="00000000" w14:paraId="000001C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wykonywaniu ław badaniu podlegają:</w:t>
      </w:r>
    </w:p>
    <w:p w:rsidR="00000000" w:rsidDel="00000000" w:rsidP="00000000" w:rsidRDefault="00000000" w:rsidRPr="00000000" w14:paraId="000001C1">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Zgodność profilu podłużnego górnej powierzchni ław z dokumentacją projektową. Profil podłużny górnej powierzchni ławy powinien być zgodny z projektowaną niweletą. Dopuszczalne odchylenia mogą wynosić +(-) 1cm na każde 100m ławy.</w:t>
      </w:r>
    </w:p>
    <w:p w:rsidR="00000000" w:rsidDel="00000000" w:rsidP="00000000" w:rsidRDefault="00000000" w:rsidRPr="00000000" w14:paraId="000001C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 Wymiary ław. Wymiary ław należy sprawdzić w dwóch dowolnie wybranych punktach na każde 100m ławy. Tolerancje wymiarów wynoszą:</w:t>
      </w:r>
    </w:p>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dla wysokości +(-) 10% wysokości projektowanej,</w:t>
      </w:r>
    </w:p>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 dla szerokości +(-) 10% szerokości projektowanej.</w:t>
      </w:r>
    </w:p>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 Równość górnej powierzchni ław. Równość górnej powierzchni ławy sprawdza się przez przyłożenie w dwóch punktach na każde 100m, trzymetrowej łaty. Prześwit pomiędzy górną powierzchnią ławy i przyłożoną łatą nie może przekraczać 1cm,</w:t>
      </w:r>
    </w:p>
    <w:p w:rsidR="00000000" w:rsidDel="00000000" w:rsidP="00000000" w:rsidRDefault="00000000" w:rsidRPr="00000000" w14:paraId="000001C6">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rsidR="00000000" w:rsidDel="00000000" w:rsidP="00000000" w:rsidRDefault="00000000" w:rsidRPr="00000000" w14:paraId="000001C7">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 Odchylenie linii ław od projektowanego kierunku. Dopuszczalne odchylenie linii ław od projektowanego kierunku nie może przekraczać +(-) 2cm na każde 100m wykonanej ławy.</w:t>
      </w:r>
    </w:p>
    <w:p w:rsidR="00000000" w:rsidDel="00000000" w:rsidP="00000000" w:rsidRDefault="00000000" w:rsidRPr="00000000" w14:paraId="000001C8">
      <w:pPr>
        <w:numPr>
          <w:ilvl w:val="0"/>
          <w:numId w:val="30"/>
        </w:numPr>
        <w:pBdr>
          <w:top w:space="0" w:sz="0" w:val="nil"/>
          <w:left w:space="0" w:sz="0" w:val="nil"/>
          <w:bottom w:space="0" w:sz="0" w:val="nil"/>
          <w:right w:space="0" w:sz="0" w:val="nil"/>
          <w:between w:space="0" w:sz="0" w:val="nil"/>
        </w:pBdr>
        <w:spacing w:after="120" w:before="120" w:line="240" w:lineRule="auto"/>
        <w:ind w:left="0" w:hanging="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u w:val="single"/>
          <w:rtl w:val="0"/>
        </w:rPr>
        <w:t xml:space="preserve">Sprawdzenie ustawienia krawężników</w:t>
      </w:r>
      <w:r w:rsidDel="00000000" w:rsidR="00000000" w:rsidRPr="00000000">
        <w:rPr>
          <w:rtl w:val="0"/>
        </w:rPr>
      </w:r>
    </w:p>
    <w:p w:rsidR="00000000" w:rsidDel="00000000" w:rsidP="00000000" w:rsidRDefault="00000000" w:rsidRPr="00000000" w14:paraId="000001C9">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 ustawianiu krawężników należy sprawdzać:</w:t>
      </w:r>
    </w:p>
    <w:p w:rsidR="00000000" w:rsidDel="00000000" w:rsidP="00000000" w:rsidRDefault="00000000" w:rsidRPr="00000000" w14:paraId="000001CA">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w:t>
        <w:tab/>
        <w:t xml:space="preserve">dopuszczalne odchylenia linii krawężników w poziomie od linii projektowanej, które wynosi +(-) 1cm na każde 100m ustawionego krawężnika,</w:t>
      </w:r>
    </w:p>
    <w:p w:rsidR="00000000" w:rsidDel="00000000" w:rsidP="00000000" w:rsidRDefault="00000000" w:rsidRPr="00000000" w14:paraId="000001CB">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w:t>
        <w:tab/>
        <w:t xml:space="preserve">dopuszczalne odchylenie niweletą górnej płaszczyzny krawężnika od niweletą projektowanej, które wynosi +(-) 1cm na każde 100m ustawionego krawężnika,</w:t>
      </w:r>
    </w:p>
    <w:p w:rsidR="00000000" w:rsidDel="00000000" w:rsidP="00000000" w:rsidRDefault="00000000" w:rsidRPr="00000000" w14:paraId="000001CC">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w:t>
        <w:tab/>
        <w:t xml:space="preserve">równość górnej powierzchni krawężników, sprawdzane przez przyłożenie w dwóch punktach na każde 100m krawężnika, trzymetrowej łaty, przy czym prześwit pomiędzy górną powierzchnią krawężnika i przyłożoną łatą nie może przekraczać 1cm,</w:t>
      </w:r>
    </w:p>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w:t>
        <w:tab/>
        <w:t xml:space="preserve">dokładność wypełnienia spoin bada się co 10 metrów. Spoiny muszą być wypełnione całkowicie na pełną głębokość.</w:t>
      </w:r>
    </w:p>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2grqrue" w:id="41"/>
      <w:bookmarkEnd w:id="41"/>
      <w:r w:rsidDel="00000000" w:rsidR="00000000" w:rsidRPr="00000000">
        <w:rPr>
          <w:rtl w:val="0"/>
        </w:rPr>
      </w:r>
    </w:p>
    <w:p w:rsidR="00000000" w:rsidDel="00000000" w:rsidP="00000000" w:rsidRDefault="00000000" w:rsidRPr="00000000" w14:paraId="000001D0">
      <w:pPr>
        <w:keepNext w:val="1"/>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rPr>
      </w:pPr>
      <w:r w:rsidDel="00000000" w:rsidR="00000000" w:rsidRPr="00000000">
        <w:rPr>
          <w:rFonts w:ascii="Calibri" w:cs="Calibri" w:eastAsia="Calibri" w:hAnsi="Calibri"/>
          <w:b w:val="1"/>
          <w:color w:val="000000"/>
          <w:rtl w:val="0"/>
        </w:rPr>
        <w:t xml:space="preserve">OPIS SPOSOBU ODBIORU ROBÓT BUDOWLANYCH</w:t>
      </w:r>
      <w:r w:rsidDel="00000000" w:rsidR="00000000" w:rsidRPr="00000000">
        <w:rPr>
          <w:rtl w:val="0"/>
        </w:rPr>
      </w:r>
    </w:p>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odbioru robót zostały zawarte w ST tom I pkt.19 </w:t>
      </w:r>
    </w:p>
    <w:p w:rsidR="00000000" w:rsidDel="00000000" w:rsidP="00000000" w:rsidRDefault="00000000" w:rsidRPr="00000000" w14:paraId="000001D3">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bookmarkStart w:colFirst="0" w:colLast="0" w:name="_heading=h.vx1227" w:id="42"/>
      <w:bookmarkEnd w:id="42"/>
      <w:r w:rsidDel="00000000" w:rsidR="00000000" w:rsidRPr="00000000">
        <w:rPr>
          <w:rFonts w:ascii="Calibri" w:cs="Calibri" w:eastAsia="Calibri" w:hAnsi="Calibri"/>
          <w:b w:val="1"/>
          <w:color w:val="000000"/>
          <w:sz w:val="22"/>
          <w:szCs w:val="22"/>
          <w:rtl w:val="0"/>
        </w:rPr>
        <w:t xml:space="preserve"> Ogólne zasady odbioru robót</w:t>
      </w:r>
    </w:p>
    <w:p w:rsidR="00000000" w:rsidDel="00000000" w:rsidP="00000000" w:rsidRDefault="00000000" w:rsidRPr="00000000" w14:paraId="000001D4">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Roboty uznaje się za zgodne ze specyfikacją techniczną wykonania i odbioru robót budowlanych, wymaganiami Inspektora nadzoru, jeżeli wszystkie pomiary i badania z zachowaniem tolerancji dały wyniki pozytywne.</w:t>
      </w:r>
    </w:p>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D6">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pPr>
      <w:bookmarkStart w:colFirst="0" w:colLast="0" w:name="_heading=h.hbk6wei3bwzi" w:id="43"/>
      <w:bookmarkEnd w:id="43"/>
      <w:r w:rsidDel="00000000" w:rsidR="00000000" w:rsidRPr="00000000">
        <w:rPr>
          <w:rFonts w:ascii="Calibri" w:cs="Calibri" w:eastAsia="Calibri" w:hAnsi="Calibri"/>
          <w:b w:val="1"/>
          <w:color w:val="000000"/>
          <w:sz w:val="22"/>
          <w:szCs w:val="22"/>
          <w:rtl w:val="0"/>
        </w:rPr>
        <w:t xml:space="preserve">Roboty podlegają następującym etapom odbioru:</w:t>
      </w:r>
      <w:r w:rsidDel="00000000" w:rsidR="00000000" w:rsidRPr="00000000">
        <w:rPr>
          <w:rtl w:val="0"/>
        </w:rPr>
      </w:r>
    </w:p>
    <w:p w:rsidR="00000000" w:rsidDel="00000000" w:rsidP="00000000" w:rsidRDefault="00000000" w:rsidRPr="00000000" w14:paraId="000001D7">
      <w:pPr>
        <w:numPr>
          <w:ilvl w:val="0"/>
          <w:numId w:val="23"/>
        </w:numPr>
        <w:pBdr>
          <w:top w:space="0" w:sz="0" w:val="nil"/>
          <w:left w:space="0" w:sz="0" w:val="nil"/>
          <w:bottom w:space="0" w:sz="0" w:val="nil"/>
          <w:right w:space="0" w:sz="0" w:val="nil"/>
          <w:between w:space="0" w:sz="0" w:val="nil"/>
        </w:pBdr>
        <w:spacing w:before="6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odbiorowi robót zanikających i ulegających zakryciu,</w:t>
      </w:r>
    </w:p>
    <w:p w:rsidR="00000000" w:rsidDel="00000000" w:rsidP="00000000" w:rsidRDefault="00000000" w:rsidRPr="00000000" w14:paraId="000001D8">
      <w:pPr>
        <w:numPr>
          <w:ilvl w:val="0"/>
          <w:numId w:val="23"/>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odbiory częściowe danego etapu robót,</w:t>
      </w:r>
    </w:p>
    <w:p w:rsidR="00000000" w:rsidDel="00000000" w:rsidP="00000000" w:rsidRDefault="00000000" w:rsidRPr="00000000" w14:paraId="000001D9">
      <w:pPr>
        <w:numPr>
          <w:ilvl w:val="0"/>
          <w:numId w:val="23"/>
        </w:numPr>
        <w:pBdr>
          <w:top w:space="0" w:sz="0" w:val="nil"/>
          <w:left w:space="0" w:sz="0" w:val="nil"/>
          <w:bottom w:space="0" w:sz="0" w:val="nil"/>
          <w:right w:space="0" w:sz="0" w:val="nil"/>
          <w:between w:space="0" w:sz="0" w:val="nil"/>
        </w:pBdr>
        <w:spacing w:after="12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odbiór końcowy,</w:t>
      </w:r>
    </w:p>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3fwokq0" w:id="44"/>
      <w:bookmarkEnd w:id="44"/>
      <w:r w:rsidDel="00000000" w:rsidR="00000000" w:rsidRPr="00000000">
        <w:rPr>
          <w:rtl w:val="0"/>
        </w:rPr>
      </w:r>
    </w:p>
    <w:p w:rsidR="00000000" w:rsidDel="00000000" w:rsidP="00000000" w:rsidRDefault="00000000" w:rsidRPr="00000000" w14:paraId="000001DB">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Odbiór robót zanikających i ulegających zakryciu</w:t>
      </w:r>
    </w:p>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Odbiorowi robót zanikających i ulegających zakryciu podlegają:</w:t>
      </w:r>
    </w:p>
    <w:p w:rsidR="00000000" w:rsidDel="00000000" w:rsidP="00000000" w:rsidRDefault="00000000" w:rsidRPr="00000000" w14:paraId="000001DD">
      <w:pPr>
        <w:numPr>
          <w:ilvl w:val="0"/>
          <w:numId w:val="35"/>
        </w:numPr>
        <w:pBdr>
          <w:top w:space="0" w:sz="0" w:val="nil"/>
          <w:left w:space="0" w:sz="0" w:val="nil"/>
          <w:bottom w:space="0" w:sz="0" w:val="nil"/>
          <w:right w:space="0" w:sz="0" w:val="nil"/>
          <w:between w:space="0" w:sz="0" w:val="nil"/>
        </w:pBdr>
        <w:spacing w:before="12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przygotowanie podłoża,</w:t>
      </w:r>
    </w:p>
    <w:p w:rsidR="00000000" w:rsidDel="00000000" w:rsidP="00000000" w:rsidRDefault="00000000" w:rsidRPr="00000000" w14:paraId="000001DE">
      <w:pPr>
        <w:numPr>
          <w:ilvl w:val="0"/>
          <w:numId w:val="3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warstwy podsypkowej,</w:t>
      </w:r>
    </w:p>
    <w:p w:rsidR="00000000" w:rsidDel="00000000" w:rsidP="00000000" w:rsidRDefault="00000000" w:rsidRPr="00000000" w14:paraId="000001DF">
      <w:pPr>
        <w:numPr>
          <w:ilvl w:val="0"/>
          <w:numId w:val="35"/>
        </w:num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podbudowy,</w:t>
      </w:r>
    </w:p>
    <w:p w:rsidR="00000000" w:rsidDel="00000000" w:rsidP="00000000" w:rsidRDefault="00000000" w:rsidRPr="00000000" w14:paraId="000001E0">
      <w:pPr>
        <w:numPr>
          <w:ilvl w:val="0"/>
          <w:numId w:val="35"/>
        </w:numPr>
        <w:pBdr>
          <w:top w:space="0" w:sz="0" w:val="nil"/>
          <w:left w:space="0" w:sz="0" w:val="nil"/>
          <w:bottom w:space="0" w:sz="0" w:val="nil"/>
          <w:right w:space="0" w:sz="0" w:val="nil"/>
          <w:between w:space="0" w:sz="0" w:val="nil"/>
        </w:pBdr>
        <w:spacing w:after="120"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wykonanie ławy pod krawężniki.</w:t>
      </w:r>
    </w:p>
    <w:p w:rsidR="00000000" w:rsidDel="00000000" w:rsidP="00000000" w:rsidRDefault="00000000" w:rsidRPr="00000000" w14:paraId="000001E1">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Odbiór częściowy:</w:t>
      </w:r>
    </w:p>
    <w:p w:rsidR="00000000" w:rsidDel="00000000" w:rsidP="00000000" w:rsidRDefault="00000000" w:rsidRPr="00000000" w14:paraId="000001E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4f1mdlm" w:id="45"/>
      <w:bookmarkEnd w:id="45"/>
      <w:r w:rsidDel="00000000" w:rsidR="00000000" w:rsidRPr="00000000">
        <w:rPr>
          <w:rFonts w:ascii="Calibri" w:cs="Calibri" w:eastAsia="Calibri" w:hAnsi="Calibri"/>
          <w:color w:val="000000"/>
          <w:sz w:val="22"/>
          <w:szCs w:val="22"/>
          <w:rtl w:val="0"/>
        </w:rPr>
        <w:t xml:space="preserve">Odbiór danego etapu robót nastąpi po wykonaniu wszystkich robót określonych w umowie w zakresie danego etapu zgodnie z harmonogramem rzeczowo-finansowym, zgodnie z obowiązującymi normami, przepisami i wymaganiami Veolia Energia Warszawa S.A. po przedstawieniu dokumentów potwierdzającymi jakość wbudowanych materiałów oraz dopuszczenia stosowania ich w budownictwie i uporządkowania terenu.</w:t>
      </w:r>
    </w:p>
    <w:p w:rsidR="00000000" w:rsidDel="00000000" w:rsidP="00000000" w:rsidRDefault="00000000" w:rsidRPr="00000000" w14:paraId="000001E3">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Odbiór końcowy</w:t>
      </w:r>
    </w:p>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Odbiór końcowy nastąpi po podpisaniu protokołów częściowych odbioru robót dla całości robót budowlanych związanych z budowa sieci ciepłowniczej, oraz z dokonaniem odbioru końcowego sieci ciepłowniczej oraz po przekazaniu terenu właścicielowi.</w:t>
      </w:r>
    </w:p>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E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2u6wntf" w:id="46"/>
      <w:bookmarkEnd w:id="46"/>
      <w:r w:rsidDel="00000000" w:rsidR="00000000" w:rsidRPr="00000000">
        <w:rPr>
          <w:rtl w:val="0"/>
        </w:rPr>
      </w:r>
    </w:p>
    <w:p w:rsidR="00000000" w:rsidDel="00000000" w:rsidP="00000000" w:rsidRDefault="00000000" w:rsidRPr="00000000" w14:paraId="000001E7">
      <w:pPr>
        <w:keepNext w:val="1"/>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rPr>
      </w:pPr>
      <w:r w:rsidDel="00000000" w:rsidR="00000000" w:rsidRPr="00000000">
        <w:rPr>
          <w:rFonts w:ascii="Calibri" w:cs="Calibri" w:eastAsia="Calibri" w:hAnsi="Calibri"/>
          <w:b w:val="1"/>
          <w:color w:val="000000"/>
          <w:rtl w:val="0"/>
        </w:rPr>
        <w:t xml:space="preserve">PODSTAWY PŁATNOŚCI</w:t>
      </w:r>
      <w:r w:rsidDel="00000000" w:rsidR="00000000" w:rsidRPr="00000000">
        <w:rPr>
          <w:rtl w:val="0"/>
        </w:rPr>
      </w:r>
    </w:p>
    <w:p w:rsidR="00000000" w:rsidDel="00000000" w:rsidP="00000000" w:rsidRDefault="00000000" w:rsidRPr="00000000" w14:paraId="000001E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E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Ogólne wymagania dotyczące płatności zostały zawarte w ST tom I pkt. 20</w:t>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bookmarkStart w:colFirst="0" w:colLast="0" w:name="_heading=h.19c6y18" w:id="47"/>
      <w:bookmarkEnd w:id="47"/>
      <w:r w:rsidDel="00000000" w:rsidR="00000000" w:rsidRPr="00000000">
        <w:rPr>
          <w:rtl w:val="0"/>
        </w:rPr>
      </w:r>
    </w:p>
    <w:p w:rsidR="00000000" w:rsidDel="00000000" w:rsidP="00000000" w:rsidRDefault="00000000" w:rsidRPr="00000000" w14:paraId="000001EB">
      <w:pPr>
        <w:keepNext w:val="1"/>
        <w:numPr>
          <w:ilvl w:val="0"/>
          <w:numId w:val="27"/>
        </w:numPr>
        <w:pBdr>
          <w:top w:space="0" w:sz="0" w:val="nil"/>
          <w:left w:space="0" w:sz="0" w:val="nil"/>
          <w:bottom w:space="0" w:sz="0" w:val="nil"/>
          <w:right w:space="0" w:sz="0" w:val="nil"/>
          <w:between w:space="0" w:sz="0" w:val="nil"/>
        </w:pBdr>
        <w:spacing w:line="240" w:lineRule="auto"/>
        <w:ind w:left="0" w:hanging="2"/>
        <w:rPr>
          <w:rFonts w:ascii="Calibri" w:cs="Calibri" w:eastAsia="Calibri" w:hAnsi="Calibri"/>
        </w:rPr>
      </w:pPr>
      <w:r w:rsidDel="00000000" w:rsidR="00000000" w:rsidRPr="00000000">
        <w:rPr>
          <w:rFonts w:ascii="Calibri" w:cs="Calibri" w:eastAsia="Calibri" w:hAnsi="Calibri"/>
          <w:b w:val="1"/>
          <w:color w:val="000000"/>
          <w:rtl w:val="0"/>
        </w:rPr>
        <w:t xml:space="preserve">DOKUMENTY ODNIESIENIA</w:t>
      </w:r>
      <w:r w:rsidDel="00000000" w:rsidR="00000000" w:rsidRPr="00000000">
        <w:rPr>
          <w:rtl w:val="0"/>
        </w:rPr>
      </w:r>
    </w:p>
    <w:p w:rsidR="00000000" w:rsidDel="00000000" w:rsidP="00000000" w:rsidRDefault="00000000" w:rsidRPr="00000000" w14:paraId="000001EC">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color w:val="000000"/>
          <w:sz w:val="22"/>
          <w:szCs w:val="22"/>
        </w:rPr>
      </w:pPr>
      <w:bookmarkStart w:colFirst="0" w:colLast="0" w:name="_heading=h.3tbugp1" w:id="48"/>
      <w:bookmarkEnd w:id="48"/>
      <w:r w:rsidDel="00000000" w:rsidR="00000000" w:rsidRPr="00000000">
        <w:rPr>
          <w:rFonts w:ascii="Calibri" w:cs="Calibri" w:eastAsia="Calibri" w:hAnsi="Calibri"/>
          <w:b w:val="1"/>
          <w:color w:val="000000"/>
          <w:sz w:val="22"/>
          <w:szCs w:val="22"/>
          <w:rtl w:val="0"/>
        </w:rPr>
        <w:t xml:space="preserve"> Dokumentacja </w:t>
      </w:r>
      <w:r w:rsidDel="00000000" w:rsidR="00000000" w:rsidRPr="00000000">
        <w:rPr>
          <w:rtl w:val="0"/>
        </w:rPr>
      </w:r>
    </w:p>
    <w:p w:rsidR="00000000" w:rsidDel="00000000" w:rsidP="00000000" w:rsidRDefault="00000000" w:rsidRPr="00000000" w14:paraId="000001ED">
      <w:pPr>
        <w:keepNext w:val="1"/>
        <w:pBdr>
          <w:top w:space="0" w:sz="0" w:val="nil"/>
          <w:left w:space="0" w:sz="0" w:val="nil"/>
          <w:bottom w:space="0" w:sz="0" w:val="nil"/>
          <w:right w:space="0" w:sz="0" w:val="nil"/>
          <w:between w:space="0" w:sz="0" w:val="nil"/>
        </w:pBdr>
        <w:spacing w:line="360" w:lineRule="auto"/>
        <w:ind w:left="0" w:hanging="2"/>
        <w:jc w:val="both"/>
        <w:rPr>
          <w:rFonts w:ascii="Calibri" w:cs="Calibri" w:eastAsia="Calibri" w:hAnsi="Calibri"/>
          <w:b w:val="1"/>
          <w:color w:val="000000"/>
          <w:sz w:val="22"/>
          <w:szCs w:val="22"/>
        </w:rPr>
      </w:pPr>
      <w:r w:rsidDel="00000000" w:rsidR="00000000" w:rsidRPr="00000000">
        <w:rPr>
          <w:rFonts w:ascii="Calibri" w:cs="Calibri" w:eastAsia="Calibri" w:hAnsi="Calibri"/>
          <w:color w:val="000000"/>
          <w:sz w:val="22"/>
          <w:szCs w:val="22"/>
          <w:rtl w:val="0"/>
        </w:rPr>
        <w:t xml:space="preserve">Dokumentacja projektowa i formalno- prawna</w:t>
      </w:r>
      <w:r w:rsidDel="00000000" w:rsidR="00000000" w:rsidRPr="00000000">
        <w:rPr>
          <w:rtl w:val="0"/>
        </w:rPr>
      </w:r>
    </w:p>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bookmarkStart w:colFirst="0" w:colLast="0" w:name="_heading=h.28h4qwu" w:id="49"/>
      <w:bookmarkEnd w:id="49"/>
      <w:r w:rsidDel="00000000" w:rsidR="00000000" w:rsidRPr="00000000">
        <w:rPr>
          <w:rFonts w:ascii="Calibri" w:cs="Calibri" w:eastAsia="Calibri" w:hAnsi="Calibri"/>
          <w:color w:val="000000"/>
          <w:sz w:val="22"/>
          <w:szCs w:val="22"/>
          <w:rtl w:val="0"/>
        </w:rPr>
        <w:t xml:space="preserve">Specyfikacja techniczna wykonania i odbioru robót</w:t>
      </w:r>
    </w:p>
    <w:p w:rsidR="00000000" w:rsidDel="00000000" w:rsidP="00000000" w:rsidRDefault="00000000" w:rsidRPr="00000000" w14:paraId="000001EF">
      <w:pPr>
        <w:keepNext w:val="1"/>
        <w:numPr>
          <w:ilvl w:val="1"/>
          <w:numId w:val="27"/>
        </w:numPr>
        <w:pBdr>
          <w:top w:space="0" w:sz="0" w:val="nil"/>
          <w:left w:space="0" w:sz="0" w:val="nil"/>
          <w:bottom w:space="0" w:sz="0" w:val="nil"/>
          <w:right w:space="0" w:sz="0" w:val="nil"/>
          <w:between w:space="0" w:sz="0" w:val="nil"/>
        </w:pBdr>
        <w:spacing w:after="60" w:before="240" w:line="240" w:lineRule="auto"/>
        <w:ind w:left="0" w:hanging="2"/>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Normy</w:t>
      </w:r>
    </w:p>
    <w:p w:rsidR="00000000" w:rsidDel="00000000" w:rsidP="00000000" w:rsidRDefault="00000000" w:rsidRPr="00000000" w14:paraId="000001F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14157:2005</w:t>
        <w:tab/>
        <w:t xml:space="preserve">Materiały kamienne. Oznaczenie ścieralności na tarczy Boehmego,</w:t>
      </w:r>
    </w:p>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206-1:20013</w:t>
        <w:tab/>
        <w:t xml:space="preserve">Beton zwykły,</w:t>
      </w:r>
    </w:p>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PN-EN 12620:2004</w:t>
        <w:tab/>
        <w:t xml:space="preserve">Kruszywa do betonu,</w:t>
      </w:r>
    </w:p>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PN-B-19701</w:t>
        <w:tab/>
        <w:t xml:space="preserve">Cement. Cement powszechnego użytku. Skład, wymagania i ocena zgodności,</w:t>
      </w:r>
    </w:p>
    <w:p w:rsidR="00000000" w:rsidDel="00000000" w:rsidP="00000000" w:rsidRDefault="00000000" w:rsidRPr="00000000" w14:paraId="000001F4">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F5">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PN-B-32250</w:t>
        <w:tab/>
        <w:tab/>
        <w:t xml:space="preserve">Materiały budowlane. Woda do betonów i zapraw,</w:t>
      </w:r>
    </w:p>
    <w:p w:rsidR="00000000" w:rsidDel="00000000" w:rsidP="00000000" w:rsidRDefault="00000000" w:rsidRPr="00000000" w14:paraId="000001F6">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BN-68/8931-01</w:t>
        <w:tab/>
        <w:t xml:space="preserve">Drogi samochodowe. Oznaczenie wskaźnika piaskowego,</w:t>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BN-68/8931-04</w:t>
        <w:tab/>
        <w:t xml:space="preserve">Drogi samochodowe. Pomiar równości nawierzchni planografem i łatą,</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PN-B-11111:1996</w:t>
        <w:tab/>
        <w:t xml:space="preserve">Kruszywa mineralne. Kruszywa naturalne do nawierzchni drogowych. Żwir i mieszanka,</w:t>
      </w:r>
    </w:p>
    <w:p w:rsidR="00000000" w:rsidDel="00000000" w:rsidP="00000000" w:rsidRDefault="00000000" w:rsidRPr="00000000" w14:paraId="000001FB">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PN-B-11112:1996</w:t>
        <w:tab/>
        <w:t xml:space="preserve">Kruszywa mineralne. Kruszywa łamane do nawierzchni drogowych,</w:t>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PN-B-11113:1996</w:t>
        <w:tab/>
        <w:t xml:space="preserve">Kruszywa mineralne. Kruszywa naturalne do nawierzchni drogowych,</w:t>
      </w:r>
    </w:p>
    <w:p w:rsidR="00000000" w:rsidDel="00000000" w:rsidP="00000000" w:rsidRDefault="00000000" w:rsidRPr="00000000" w14:paraId="000001FE">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PN-B-11115:1998</w:t>
        <w:tab/>
        <w:t xml:space="preserve">Kruszywa mineralne. Kruszywa sztuczne z żużla stalowniczego do nawierzchni drogowych,</w:t>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0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PN-B-11112:1996</w:t>
        <w:tab/>
        <w:t xml:space="preserve">Kruszywa mineralne. Kruszywa łamane do nawierzchni drogowych,</w:t>
      </w:r>
    </w:p>
    <w:p w:rsidR="00000000" w:rsidDel="00000000" w:rsidP="00000000" w:rsidRDefault="00000000" w:rsidRPr="00000000" w14:paraId="00000201">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PN-B-11113:1996</w:t>
        <w:tab/>
        <w:t xml:space="preserve">Kruszywa mineralne. Kruszywa naturalne do nawierzchni drogowych,</w:t>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PN-B-11115:1998</w:t>
        <w:tab/>
        <w:t xml:space="preserve">Kruszywa mineralne. Kruszywa sztuczne z żużla stalowniczego do nawierzchni drogowych,</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PN-B-11213:1997</w:t>
        <w:tab/>
        <w:t xml:space="preserve">Materiały kamienne - elementy kamienne - krawężniki uliczne, mostowe i drogowe,</w:t>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BN-80/6775-03/04</w:t>
        <w:tab/>
        <w:t xml:space="preserve">Prefabrykaty budowlane z betonu. Elementy nawierzchni dróg, ulic, parkingów i torowisk tramwajowych. Krawężniki i obrzeża,</w:t>
      </w:r>
    </w:p>
    <w:p w:rsidR="00000000" w:rsidDel="00000000" w:rsidP="00000000" w:rsidRDefault="00000000" w:rsidRPr="00000000" w14:paraId="0000020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0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PN-B-06050</w:t>
        <w:tab/>
        <w:tab/>
        <w:t xml:space="preserve">Roboty ziemne budowlane,</w:t>
      </w:r>
    </w:p>
    <w:p w:rsidR="00000000" w:rsidDel="00000000" w:rsidP="00000000" w:rsidRDefault="00000000" w:rsidRPr="00000000" w14:paraId="0000020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PN-B-06251</w:t>
        <w:tab/>
        <w:tab/>
        <w:t xml:space="preserve">Roboty betonowe i żelbetowe,</w:t>
      </w:r>
    </w:p>
    <w:p w:rsidR="00000000" w:rsidDel="00000000" w:rsidP="00000000" w:rsidRDefault="00000000" w:rsidRPr="00000000" w14:paraId="0000020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PN-B-06711</w:t>
        <w:tab/>
        <w:tab/>
        <w:t xml:space="preserve">Kruszywo mineralne. Piasek do betonów i zapraw,</w:t>
      </w:r>
    </w:p>
    <w:p w:rsidR="00000000" w:rsidDel="00000000" w:rsidP="00000000" w:rsidRDefault="00000000" w:rsidRPr="00000000" w14:paraId="0000020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PN-B-10021</w:t>
        <w:tab/>
        <w:tab/>
        <w:t xml:space="preserve">Prefabrykaty budowlane z betonu. Metody pomiaru cech geometrycznych,</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PN-B-11112</w:t>
        <w:tab/>
        <w:tab/>
        <w:t xml:space="preserve">Kruszywa mineralne. Kruszywa łamane do nawierzchni drogowych,</w:t>
      </w:r>
    </w:p>
    <w:p w:rsidR="00000000" w:rsidDel="00000000" w:rsidP="00000000" w:rsidRDefault="00000000" w:rsidRPr="00000000" w14:paraId="0000020D">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PN-B-11113</w:t>
        <w:tab/>
        <w:tab/>
        <w:t xml:space="preserve">Kruszywa mineralne. Kruszywa naturalne do nawierzchni drogowych. Piasek</w:t>
      </w:r>
    </w:p>
    <w:p w:rsidR="00000000" w:rsidDel="00000000" w:rsidP="00000000" w:rsidRDefault="00000000" w:rsidRPr="00000000" w14:paraId="0000020E">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PN-B32250</w:t>
        <w:tab/>
        <w:tab/>
        <w:t xml:space="preserve">Materiały budowlane. Woda do betonów i zapraw,</w:t>
      </w:r>
    </w:p>
    <w:p w:rsidR="00000000" w:rsidDel="00000000" w:rsidP="00000000" w:rsidRDefault="00000000" w:rsidRPr="00000000" w14:paraId="0000020F">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BN-88/6731-08</w:t>
        <w:tab/>
        <w:tab/>
        <w:t xml:space="preserve">Cement. Transport i przechowywanie,</w:t>
      </w:r>
    </w:p>
    <w:p w:rsidR="00000000" w:rsidDel="00000000" w:rsidP="00000000" w:rsidRDefault="00000000" w:rsidRPr="00000000" w14:paraId="00000210">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BN-74/6771-04</w:t>
        <w:tab/>
        <w:tab/>
        <w:t xml:space="preserve">Drogi samochodowe. Masa zalewowa,</w:t>
      </w:r>
    </w:p>
    <w:p w:rsidR="00000000" w:rsidDel="00000000" w:rsidP="00000000" w:rsidRDefault="00000000" w:rsidRPr="00000000" w14:paraId="00000211">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BN-64/8845-02</w:t>
        <w:tab/>
        <w:tab/>
        <w:t xml:space="preserve">Krawężniki uliczne. Warunki techniczne ustawiania i odbioru,</w:t>
      </w:r>
    </w:p>
    <w:p w:rsidR="00000000" w:rsidDel="00000000" w:rsidP="00000000" w:rsidRDefault="00000000" w:rsidRPr="00000000" w14:paraId="00000212">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Rozporządzenia Ministra Infrastruktury z dnia 24 czerwca 2022 w sprawie przepisów techniczno-budowlanych dotyczących dróg publicznych (tekst jedn. Dz. U. 2022 poz. 1518),</w:t>
      </w:r>
    </w:p>
    <w:p w:rsidR="00000000" w:rsidDel="00000000" w:rsidP="00000000" w:rsidRDefault="00000000" w:rsidRPr="00000000" w14:paraId="00000214">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15">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N-S- 06102 </w:t>
        <w:tab/>
        <w:tab/>
        <w:t xml:space="preserve">Podbudowy z kruszyw stabilizowanych mechanicznie,</w:t>
      </w:r>
    </w:p>
    <w:p w:rsidR="00000000" w:rsidDel="00000000" w:rsidP="00000000" w:rsidRDefault="00000000" w:rsidRPr="00000000" w14:paraId="00000216">
      <w:pPr>
        <w:pBdr>
          <w:top w:space="0" w:sz="0" w:val="nil"/>
          <w:left w:space="0" w:sz="0" w:val="nil"/>
          <w:bottom w:space="0" w:sz="0" w:val="nil"/>
          <w:right w:space="0" w:sz="0" w:val="nil"/>
          <w:between w:space="0" w:sz="0" w:val="nil"/>
        </w:pBdr>
        <w:spacing w:line="240" w:lineRule="auto"/>
        <w:ind w:left="0" w:hanging="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PN-S- 02204 </w:t>
        <w:tab/>
        <w:t xml:space="preserve">Drogi samochodowe – Odwodnienie dróg. Katalog typowych konstrukcji nawierzchni podatnych i półsztywnych. GDDP, Warszawa 1997r.</w:t>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line="240" w:lineRule="auto"/>
        <w:ind w:left="0" w:hanging="2"/>
        <w:rPr>
          <w:rFonts w:ascii="Calibri" w:cs="Calibri" w:eastAsia="Calibri" w:hAnsi="Calibri"/>
          <w:color w:val="000000"/>
          <w:sz w:val="22"/>
          <w:szCs w:val="22"/>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pgSz w:h="16838" w:w="11906" w:orient="portrait"/>
      <w:pgMar w:bottom="1418" w:top="1135" w:left="1134" w:right="1133" w:header="708" w:footer="1156"/>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0">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1">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22">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right="360" w:hanging="2"/>
      <w:rPr>
        <w:color w:val="000000"/>
        <w:sz w:val="20"/>
        <w:szCs w:val="2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7">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9">
    <w:lvl w:ilvl="0">
      <w:start w:val="1"/>
      <w:numFmt w:val="bullet"/>
      <w:lvlText w:val="-"/>
      <w:lvlJc w:val="left"/>
      <w:pPr>
        <w:ind w:left="786" w:hanging="360.00000000000006"/>
      </w:pPr>
      <w:rPr>
        <w:rFonts w:ascii="Times New Roman" w:cs="Times New Roman" w:eastAsia="Times New Roman" w:hAnsi="Times New Roman"/>
        <w:vertAlign w:val="baseline"/>
      </w:rPr>
    </w:lvl>
    <w:lvl w:ilvl="1">
      <w:start w:val="1"/>
      <w:numFmt w:val="bullet"/>
      <w:lvlText w:val="o"/>
      <w:lvlJc w:val="left"/>
      <w:pPr>
        <w:ind w:left="1506" w:hanging="360"/>
      </w:pPr>
      <w:rPr>
        <w:rFonts w:ascii="Courier New" w:cs="Courier New" w:eastAsia="Courier New" w:hAnsi="Courier New"/>
        <w:vertAlign w:val="baseline"/>
      </w:rPr>
    </w:lvl>
    <w:lvl w:ilvl="2">
      <w:start w:val="1"/>
      <w:numFmt w:val="bullet"/>
      <w:lvlText w:val="▪"/>
      <w:lvlJc w:val="left"/>
      <w:pPr>
        <w:ind w:left="2226" w:hanging="360"/>
      </w:pPr>
      <w:rPr>
        <w:rFonts w:ascii="Noto Sans Symbols" w:cs="Noto Sans Symbols" w:eastAsia="Noto Sans Symbols" w:hAnsi="Noto Sans Symbols"/>
        <w:vertAlign w:val="baseline"/>
      </w:rPr>
    </w:lvl>
    <w:lvl w:ilvl="3">
      <w:start w:val="1"/>
      <w:numFmt w:val="bullet"/>
      <w:lvlText w:val="●"/>
      <w:lvlJc w:val="left"/>
      <w:pPr>
        <w:ind w:left="2946" w:hanging="360"/>
      </w:pPr>
      <w:rPr>
        <w:rFonts w:ascii="Noto Sans Symbols" w:cs="Noto Sans Symbols" w:eastAsia="Noto Sans Symbols" w:hAnsi="Noto Sans Symbols"/>
        <w:vertAlign w:val="baseline"/>
      </w:rPr>
    </w:lvl>
    <w:lvl w:ilvl="4">
      <w:start w:val="1"/>
      <w:numFmt w:val="bullet"/>
      <w:lvlText w:val="o"/>
      <w:lvlJc w:val="left"/>
      <w:pPr>
        <w:ind w:left="3666" w:hanging="360"/>
      </w:pPr>
      <w:rPr>
        <w:rFonts w:ascii="Courier New" w:cs="Courier New" w:eastAsia="Courier New" w:hAnsi="Courier New"/>
        <w:vertAlign w:val="baseline"/>
      </w:rPr>
    </w:lvl>
    <w:lvl w:ilvl="5">
      <w:start w:val="1"/>
      <w:numFmt w:val="bullet"/>
      <w:lvlText w:val="▪"/>
      <w:lvlJc w:val="left"/>
      <w:pPr>
        <w:ind w:left="4386" w:hanging="360"/>
      </w:pPr>
      <w:rPr>
        <w:rFonts w:ascii="Noto Sans Symbols" w:cs="Noto Sans Symbols" w:eastAsia="Noto Sans Symbols" w:hAnsi="Noto Sans Symbols"/>
        <w:vertAlign w:val="baseline"/>
      </w:rPr>
    </w:lvl>
    <w:lvl w:ilvl="6">
      <w:start w:val="1"/>
      <w:numFmt w:val="bullet"/>
      <w:lvlText w:val="●"/>
      <w:lvlJc w:val="left"/>
      <w:pPr>
        <w:ind w:left="5106" w:hanging="360"/>
      </w:pPr>
      <w:rPr>
        <w:rFonts w:ascii="Noto Sans Symbols" w:cs="Noto Sans Symbols" w:eastAsia="Noto Sans Symbols" w:hAnsi="Noto Sans Symbols"/>
        <w:vertAlign w:val="baseline"/>
      </w:rPr>
    </w:lvl>
    <w:lvl w:ilvl="7">
      <w:start w:val="1"/>
      <w:numFmt w:val="bullet"/>
      <w:lvlText w:val="o"/>
      <w:lvlJc w:val="left"/>
      <w:pPr>
        <w:ind w:left="5826" w:hanging="360"/>
      </w:pPr>
      <w:rPr>
        <w:rFonts w:ascii="Courier New" w:cs="Courier New" w:eastAsia="Courier New" w:hAnsi="Courier New"/>
        <w:vertAlign w:val="baseline"/>
      </w:rPr>
    </w:lvl>
    <w:lvl w:ilvl="8">
      <w:start w:val="1"/>
      <w:numFmt w:val="bullet"/>
      <w:lvlText w:val="▪"/>
      <w:lvlJc w:val="left"/>
      <w:pPr>
        <w:ind w:left="6546" w:hanging="360"/>
      </w:pPr>
      <w:rPr>
        <w:rFonts w:ascii="Noto Sans Symbols" w:cs="Noto Sans Symbols" w:eastAsia="Noto Sans Symbols" w:hAnsi="Noto Sans Symbols"/>
        <w:vertAlign w:val="baseline"/>
      </w:rPr>
    </w:lvl>
  </w:abstractNum>
  <w:abstractNum w:abstractNumId="1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cs="Noto Sans Symbols" w:eastAsia="Noto Sans Symbols" w:hAnsi="Noto Sans Symbols"/>
        <w:color w:val="000000"/>
        <w:vertAlign w:val="baseline"/>
      </w:rPr>
    </w:lvl>
    <w:lvl w:ilvl="2">
      <w:start w:val="1"/>
      <w:numFmt w:val="bullet"/>
      <w:lvlText w:val="−"/>
      <w:lvlJc w:val="left"/>
      <w:pPr>
        <w:ind w:left="1440" w:hanging="360"/>
      </w:pPr>
      <w:rPr>
        <w:rFonts w:ascii="Noto Sans Symbols" w:cs="Noto Sans Symbols" w:eastAsia="Noto Sans Symbols" w:hAnsi="Noto Sans Symbols"/>
        <w:color w:val="000000"/>
        <w:vertAlign w:val="baseline"/>
      </w:rPr>
    </w:lvl>
    <w:lvl w:ilvl="3">
      <w:start w:val="1"/>
      <w:numFmt w:val="bullet"/>
      <w:lvlText w:val="−"/>
      <w:lvlJc w:val="left"/>
      <w:pPr>
        <w:ind w:left="1800" w:hanging="360"/>
      </w:pPr>
      <w:rPr>
        <w:rFonts w:ascii="Noto Sans Symbols" w:cs="Noto Sans Symbols" w:eastAsia="Noto Sans Symbols" w:hAnsi="Noto Sans Symbols"/>
        <w:color w:val="000000"/>
        <w:vertAlign w:val="baseline"/>
      </w:rPr>
    </w:lvl>
    <w:lvl w:ilvl="4">
      <w:start w:val="1"/>
      <w:numFmt w:val="bullet"/>
      <w:lvlText w:val="−"/>
      <w:lvlJc w:val="left"/>
      <w:pPr>
        <w:ind w:left="2160" w:hanging="360"/>
      </w:pPr>
      <w:rPr>
        <w:rFonts w:ascii="Noto Sans Symbols" w:cs="Noto Sans Symbols" w:eastAsia="Noto Sans Symbols" w:hAnsi="Noto Sans Symbols"/>
        <w:color w:val="000000"/>
        <w:vertAlign w:val="baseline"/>
      </w:rPr>
    </w:lvl>
    <w:lvl w:ilvl="5">
      <w:start w:val="1"/>
      <w:numFmt w:val="bullet"/>
      <w:lvlText w:val="−"/>
      <w:lvlJc w:val="left"/>
      <w:pPr>
        <w:ind w:left="2520" w:hanging="360"/>
      </w:pPr>
      <w:rPr>
        <w:rFonts w:ascii="Noto Sans Symbols" w:cs="Noto Sans Symbols" w:eastAsia="Noto Sans Symbols" w:hAnsi="Noto Sans Symbols"/>
        <w:color w:val="000000"/>
        <w:vertAlign w:val="baseline"/>
      </w:rPr>
    </w:lvl>
    <w:lvl w:ilvl="6">
      <w:start w:val="1"/>
      <w:numFmt w:val="bullet"/>
      <w:lvlText w:val="−"/>
      <w:lvlJc w:val="left"/>
      <w:pPr>
        <w:ind w:left="2880" w:hanging="360"/>
      </w:pPr>
      <w:rPr>
        <w:rFonts w:ascii="Noto Sans Symbols" w:cs="Noto Sans Symbols" w:eastAsia="Noto Sans Symbols" w:hAnsi="Noto Sans Symbols"/>
        <w:color w:val="000000"/>
        <w:vertAlign w:val="baseline"/>
      </w:rPr>
    </w:lvl>
    <w:lvl w:ilvl="7">
      <w:start w:val="1"/>
      <w:numFmt w:val="bullet"/>
      <w:lvlText w:val="−"/>
      <w:lvlJc w:val="left"/>
      <w:pPr>
        <w:ind w:left="3240" w:hanging="360"/>
      </w:pPr>
      <w:rPr>
        <w:rFonts w:ascii="Noto Sans Symbols" w:cs="Noto Sans Symbols" w:eastAsia="Noto Sans Symbols" w:hAnsi="Noto Sans Symbols"/>
        <w:color w:val="000000"/>
        <w:vertAlign w:val="baseline"/>
      </w:rPr>
    </w:lvl>
    <w:lvl w:ilvl="8">
      <w:start w:val="1"/>
      <w:numFmt w:val="bullet"/>
      <w:lvlText w:val="−"/>
      <w:lvlJc w:val="left"/>
      <w:pPr>
        <w:ind w:left="3600" w:hanging="360"/>
      </w:pPr>
      <w:rPr>
        <w:rFonts w:ascii="Noto Sans Symbols" w:cs="Noto Sans Symbols" w:eastAsia="Noto Sans Symbols" w:hAnsi="Noto Sans Symbols"/>
        <w:color w:val="000000"/>
        <w:vertAlign w:val="baseline"/>
      </w:rPr>
    </w:lvl>
  </w:abstractNum>
  <w:abstractNum w:abstractNumId="14">
    <w:lvl w:ilvl="0">
      <w:start w:val="1"/>
      <w:numFmt w:val="decimal"/>
      <w:lvlText w:val="%1)"/>
      <w:lvlJc w:val="left"/>
      <w:pPr>
        <w:ind w:left="744" w:hanging="358.99999999999994"/>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15">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16">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9">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lvl w:ilvl="0">
      <w:start w:val="25"/>
      <w:numFmt w:val="bullet"/>
      <w:lvlText w:val="-"/>
      <w:lvlJc w:val="left"/>
      <w:pPr>
        <w:ind w:left="4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lvl w:ilvl="0">
      <w:start w:val="1"/>
      <w:numFmt w:val="decimal"/>
      <w:lvlText w:val="%1)"/>
      <w:lvlJc w:val="left"/>
      <w:pPr>
        <w:ind w:left="720" w:hanging="360"/>
      </w:pPr>
      <w:rPr>
        <w:rFonts w:ascii="Noto Sans Symbols" w:cs="Noto Sans Symbols" w:eastAsia="Noto Sans Symbols" w:hAnsi="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25">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lvl w:ilvl="0">
      <w:start w:val="1"/>
      <w:numFmt w:val="lowerLetter"/>
      <w:lvlText w:val="%1)"/>
      <w:lvlJc w:val="left"/>
      <w:pPr>
        <w:ind w:left="720" w:hanging="360"/>
      </w:pPr>
      <w:rPr>
        <w:rFonts w:ascii="Arial" w:cs="Arial" w:eastAsia="Arial" w:hAnsi="Arial"/>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bullet"/>
      <w:lvlText w:val="−"/>
      <w:lvlJc w:val="left"/>
      <w:pPr>
        <w:ind w:left="1440" w:hanging="360"/>
      </w:pPr>
      <w:rPr>
        <w:rFonts w:ascii="Noto Sans Symbols" w:cs="Noto Sans Symbols" w:eastAsia="Noto Sans Symbols" w:hAnsi="Noto Sans Symbols"/>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bullet"/>
      <w:lvlText w:val="−"/>
      <w:lvlJc w:val="left"/>
      <w:pPr>
        <w:ind w:left="2160" w:hanging="360"/>
      </w:pPr>
      <w:rPr>
        <w:rFonts w:ascii="Noto Sans Symbols" w:cs="Noto Sans Symbols" w:eastAsia="Noto Sans Symbols" w:hAnsi="Noto Sans Symbols"/>
        <w:vertAlign w:val="baseline"/>
      </w:rPr>
    </w:lvl>
    <w:lvl w:ilvl="5">
      <w:start w:val="1"/>
      <w:numFmt w:val="bullet"/>
      <w:lvlText w:val="−"/>
      <w:lvlJc w:val="left"/>
      <w:pPr>
        <w:ind w:left="2520" w:hanging="360"/>
      </w:pPr>
      <w:rPr>
        <w:rFonts w:ascii="Noto Sans Symbols" w:cs="Noto Sans Symbols" w:eastAsia="Noto Sans Symbols" w:hAnsi="Noto Sans Symbols"/>
        <w:vertAlign w:val="baseline"/>
      </w:rPr>
    </w:lvl>
    <w:lvl w:ilvl="6">
      <w:start w:val="1"/>
      <w:numFmt w:val="bullet"/>
      <w:lvlText w:val="−"/>
      <w:lvlJc w:val="left"/>
      <w:pPr>
        <w:ind w:left="2880" w:hanging="360"/>
      </w:pPr>
      <w:rPr>
        <w:rFonts w:ascii="Noto Sans Symbols" w:cs="Noto Sans Symbols" w:eastAsia="Noto Sans Symbols" w:hAnsi="Noto Sans Symbols"/>
        <w:vertAlign w:val="baseline"/>
      </w:rPr>
    </w:lvl>
    <w:lvl w:ilvl="7">
      <w:start w:val="1"/>
      <w:numFmt w:val="bullet"/>
      <w:lvlText w:val="−"/>
      <w:lvlJc w:val="left"/>
      <w:pPr>
        <w:ind w:left="3240" w:hanging="360"/>
      </w:pPr>
      <w:rPr>
        <w:rFonts w:ascii="Noto Sans Symbols" w:cs="Noto Sans Symbols" w:eastAsia="Noto Sans Symbols" w:hAnsi="Noto Sans Symbols"/>
        <w:vertAlign w:val="baseline"/>
      </w:rPr>
    </w:lvl>
    <w:lvl w:ilvl="8">
      <w:start w:val="1"/>
      <w:numFmt w:val="bullet"/>
      <w:lvlText w:val="−"/>
      <w:lvlJc w:val="left"/>
      <w:pPr>
        <w:ind w:left="3600" w:hanging="360"/>
      </w:pPr>
      <w:rPr>
        <w:rFonts w:ascii="Noto Sans Symbols" w:cs="Noto Sans Symbols" w:eastAsia="Noto Sans Symbols" w:hAnsi="Noto Sans Symbols"/>
        <w:vertAlign w:val="baseline"/>
      </w:rPr>
    </w:lvl>
  </w:abstractNum>
  <w:abstractNum w:abstractNumId="27">
    <w:lvl w:ilvl="0">
      <w:start w:val="1"/>
      <w:numFmt w:val="decimal"/>
      <w:lvlText w:val="%1."/>
      <w:lvlJc w:val="left"/>
      <w:pPr>
        <w:ind w:left="720" w:hanging="360"/>
      </w:pPr>
      <w:rPr>
        <w:b w:val="1"/>
        <w:color w:val="000000"/>
        <w:sz w:val="24"/>
        <w:szCs w:val="24"/>
        <w:vertAlign w:val="baseline"/>
      </w:rPr>
    </w:lvl>
    <w:lvl w:ilvl="1">
      <w:start w:val="1"/>
      <w:numFmt w:val="decimal"/>
      <w:lvlText w:val="%1.%2"/>
      <w:lvlJc w:val="left"/>
      <w:pPr>
        <w:ind w:left="1080" w:hanging="720"/>
      </w:pPr>
      <w:rPr>
        <w:rFonts w:ascii="Calibri" w:cs="Calibri" w:eastAsia="Calibri" w:hAnsi="Calibri"/>
        <w:b w:val="1"/>
        <w:i w:val="0"/>
        <w:sz w:val="22"/>
        <w:szCs w:val="22"/>
        <w:vertAlign w:val="baseline"/>
      </w:rPr>
    </w:lvl>
    <w:lvl w:ilvl="2">
      <w:start w:val="1"/>
      <w:numFmt w:val="decimal"/>
      <w:lvlText w:val="%1.%2.%3"/>
      <w:lvlJc w:val="left"/>
      <w:pPr>
        <w:ind w:left="1440" w:hanging="1080"/>
      </w:pPr>
      <w:rPr>
        <w:rFonts w:ascii="Arial" w:cs="Arial" w:eastAsia="Arial" w:hAnsi="Arial"/>
        <w:b w:val="1"/>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lvl w:ilvl="0">
      <w:start w:val="1"/>
      <w:numFmt w:val="decimal"/>
      <w:lvlText w:val="%1"/>
      <w:lvlJc w:val="left"/>
      <w:pPr>
        <w:ind w:left="432" w:hanging="432"/>
      </w:pPr>
      <w:rPr>
        <w:b w:val="1"/>
        <w:color w:val="000000"/>
        <w:sz w:val="28"/>
        <w:szCs w:val="28"/>
        <w:vertAlign w:val="baseline"/>
      </w:rPr>
    </w:lvl>
    <w:lvl w:ilvl="1">
      <w:start w:val="1"/>
      <w:numFmt w:val="decimal"/>
      <w:lvlText w:val="%1.%2"/>
      <w:lvlJc w:val="left"/>
      <w:pPr>
        <w:ind w:left="576" w:hanging="576"/>
      </w:pPr>
      <w:rPr>
        <w:b w:val="1"/>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7">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lvl w:ilvl="0">
      <w:start w:val="1"/>
      <w:numFmt w:val="decimal"/>
      <w:lvlText w:val="%1)"/>
      <w:lvlJc w:val="left"/>
      <w:pPr>
        <w:ind w:left="644" w:hanging="358.99999999999994"/>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PL"/>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0" w:hanging="1"/>
    </w:pPr>
    <w:rPr>
      <w:rFonts w:ascii="Arial Narrow" w:cs="Arial Narrow" w:eastAsia="Arial Narrow" w:hAnsi="Arial Narrow"/>
      <w:color w:val="808080"/>
      <w:sz w:val="32"/>
      <w:szCs w:val="32"/>
    </w:rPr>
  </w:style>
  <w:style w:type="paragraph" w:styleId="Heading2">
    <w:name w:val="heading 2"/>
    <w:basedOn w:val="Normal"/>
    <w:next w:val="Normal"/>
    <w:pPr>
      <w:keepNext w:val="1"/>
      <w:spacing w:after="60" w:before="240" w:lineRule="auto"/>
      <w:ind w:left="0" w:hanging="1"/>
    </w:pPr>
    <w:rPr>
      <w:rFonts w:ascii="Arial" w:cs="Arial" w:eastAsia="Arial" w:hAnsi="Arial"/>
      <w:b w:val="1"/>
      <w:i w:val="1"/>
      <w:sz w:val="28"/>
      <w:szCs w:val="28"/>
    </w:rPr>
  </w:style>
  <w:style w:type="paragraph" w:styleId="Heading3">
    <w:name w:val="heading 3"/>
    <w:basedOn w:val="Normal"/>
    <w:next w:val="Normal"/>
    <w:pPr>
      <w:keepNext w:val="1"/>
      <w:spacing w:line="360" w:lineRule="auto"/>
      <w:ind w:left="0" w:right="-2" w:hanging="1"/>
      <w:jc w:val="both"/>
    </w:pPr>
    <w:rPr>
      <w:b w:val="1"/>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ind w:left="0" w:firstLine="0"/>
      <w:jc w:val="center"/>
    </w:pPr>
    <w:rPr>
      <w:rFonts w:ascii="Arial Narrow" w:cs="Arial Narrow" w:eastAsia="Arial Narrow" w:hAnsi="Arial Narrow"/>
      <w:b w:val="1"/>
      <w:color w:val="808080"/>
      <w:sz w:val="28"/>
      <w:szCs w:val="28"/>
    </w:rPr>
  </w:style>
  <w:style w:type="paragraph" w:styleId="Normalny" w:default="1">
    <w:name w:val="Normal"/>
    <w:qFormat w:val="1"/>
    <w:pPr>
      <w:spacing w:line="1" w:lineRule="atLeast"/>
      <w:ind w:left="-1" w:leftChars="-1" w:hanging="1" w:hangingChars="1"/>
      <w:textDirection w:val="btLr"/>
      <w:textAlignment w:val="top"/>
      <w:outlineLvl w:val="0"/>
    </w:pPr>
    <w:rPr>
      <w:kern w:val="1"/>
      <w:position w:val="-1"/>
      <w:sz w:val="24"/>
      <w:szCs w:val="24"/>
      <w:lang w:bidi="hi-IN" w:eastAsia="hi-IN"/>
    </w:rPr>
  </w:style>
  <w:style w:type="paragraph" w:styleId="Nagwek1">
    <w:name w:val="heading 1"/>
    <w:basedOn w:val="Normalny"/>
    <w:next w:val="Tekstpodstawowy"/>
    <w:uiPriority w:val="9"/>
    <w:qFormat w:val="1"/>
    <w:pPr>
      <w:keepNext w:val="1"/>
      <w:numPr>
        <w:numId w:val="1"/>
      </w:numPr>
      <w:ind w:left="-1" w:hanging="1"/>
    </w:pPr>
    <w:rPr>
      <w:rFonts w:ascii="Arial Narrow" w:cs="Arial Narrow" w:eastAsia="SimSun" w:hAnsi="Arial Narrow"/>
      <w:color w:val="808080"/>
      <w:sz w:val="32"/>
    </w:rPr>
  </w:style>
  <w:style w:type="paragraph" w:styleId="Nagwek2">
    <w:name w:val="heading 2"/>
    <w:basedOn w:val="Normalny"/>
    <w:next w:val="Tekstpodstawowy"/>
    <w:uiPriority w:val="9"/>
    <w:semiHidden w:val="1"/>
    <w:unhideWhenUsed w:val="1"/>
    <w:qFormat w:val="1"/>
    <w:pPr>
      <w:keepNext w:val="1"/>
      <w:numPr>
        <w:ilvl w:val="1"/>
        <w:numId w:val="1"/>
      </w:numPr>
      <w:spacing w:after="60" w:before="240"/>
      <w:ind w:left="-1" w:hanging="1"/>
      <w:outlineLvl w:val="1"/>
    </w:pPr>
    <w:rPr>
      <w:rFonts w:ascii="Arial" w:cs="Arial" w:eastAsia="SimSun" w:hAnsi="Arial"/>
      <w:b w:val="1"/>
      <w:bCs w:val="1"/>
      <w:i w:val="1"/>
      <w:iCs w:val="1"/>
      <w:sz w:val="28"/>
      <w:szCs w:val="28"/>
    </w:rPr>
  </w:style>
  <w:style w:type="paragraph" w:styleId="Nagwek3">
    <w:name w:val="heading 3"/>
    <w:basedOn w:val="Normalny"/>
    <w:next w:val="Tekstpodstawowy"/>
    <w:uiPriority w:val="9"/>
    <w:semiHidden w:val="1"/>
    <w:unhideWhenUsed w:val="1"/>
    <w:qFormat w:val="1"/>
    <w:pPr>
      <w:keepNext w:val="1"/>
      <w:numPr>
        <w:ilvl w:val="2"/>
        <w:numId w:val="1"/>
      </w:numPr>
      <w:spacing w:line="360" w:lineRule="auto"/>
      <w:ind w:left="-1" w:right="-2" w:hanging="1"/>
      <w:jc w:val="both"/>
      <w:outlineLvl w:val="2"/>
    </w:pPr>
    <w:rPr>
      <w:b w:val="1"/>
      <w:bCs w:val="1"/>
    </w:rPr>
  </w:style>
  <w:style w:type="paragraph" w:styleId="Nagwek4">
    <w:name w:val="heading 4"/>
    <w:basedOn w:val="Normalny"/>
    <w:next w:val="Normalny"/>
    <w:uiPriority w:val="9"/>
    <w:semiHidden w:val="1"/>
    <w:unhideWhenUsed w:val="1"/>
    <w:qFormat w:val="1"/>
    <w:pPr>
      <w:keepNext w:val="1"/>
      <w:keepLines w:val="1"/>
      <w:spacing w:after="40" w:before="240"/>
      <w:outlineLvl w:val="3"/>
    </w:pPr>
    <w:rPr>
      <w:b w:val="1"/>
    </w:rPr>
  </w:style>
  <w:style w:type="paragraph" w:styleId="Nagwek5">
    <w:name w:val="heading 5"/>
    <w:basedOn w:val="Normalny"/>
    <w:next w:val="Normalny"/>
    <w:uiPriority w:val="9"/>
    <w:semiHidden w:val="1"/>
    <w:unhideWhenUsed w:val="1"/>
    <w:qFormat w:val="1"/>
    <w:pPr>
      <w:keepNext w:val="1"/>
      <w:keepLines w:val="1"/>
      <w:spacing w:after="40" w:before="220"/>
      <w:outlineLvl w:val="4"/>
    </w:pPr>
    <w:rPr>
      <w:b w:val="1"/>
      <w:sz w:val="22"/>
      <w:szCs w:val="22"/>
    </w:rPr>
  </w:style>
  <w:style w:type="paragraph" w:styleId="Nagwek6">
    <w:name w:val="heading 6"/>
    <w:basedOn w:val="Normalny"/>
    <w:next w:val="Normalny"/>
    <w:uiPriority w:val="9"/>
    <w:semiHidden w:val="1"/>
    <w:unhideWhenUsed w:val="1"/>
    <w:qFormat w:val="1"/>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Podtytu"/>
    <w:uiPriority w:val="10"/>
    <w:qFormat w:val="1"/>
    <w:pPr>
      <w:ind w:left="0" w:firstLine="0"/>
      <w:jc w:val="center"/>
    </w:pPr>
    <w:rPr>
      <w:rFonts w:ascii="Arial Narrow" w:cs="Arial Narrow" w:eastAsia="SimSun" w:hAnsi="Arial Narrow"/>
      <w:b w:val="1"/>
      <w:bCs w:val="1"/>
      <w:color w:val="808080"/>
      <w:sz w:val="28"/>
      <w:szCs w:val="36"/>
    </w:rPr>
  </w:style>
  <w:style w:type="character" w:styleId="WW8Num1z0" w:customStyle="1">
    <w:name w:val="WW8Num1z0"/>
    <w:rPr>
      <w:w w:val="100"/>
      <w:position w:val="-1"/>
      <w:effect w:val="none"/>
      <w:vertAlign w:val="baseline"/>
      <w:cs w:val="0"/>
      <w:em w:val="none"/>
    </w:rPr>
  </w:style>
  <w:style w:type="character" w:styleId="WW8Num1z1" w:customStyle="1">
    <w:name w:val="WW8Num1z1"/>
    <w:rPr>
      <w:w w:val="100"/>
      <w:position w:val="-1"/>
      <w:effect w:val="none"/>
      <w:vertAlign w:val="baseline"/>
      <w:cs w:val="0"/>
      <w:em w:val="none"/>
    </w:rPr>
  </w:style>
  <w:style w:type="character" w:styleId="WW8Num1z2" w:customStyle="1">
    <w:name w:val="WW8Num1z2"/>
    <w:rPr>
      <w:w w:val="100"/>
      <w:position w:val="-1"/>
      <w:effect w:val="none"/>
      <w:vertAlign w:val="baseline"/>
      <w:cs w:val="0"/>
      <w:em w:val="none"/>
    </w:rPr>
  </w:style>
  <w:style w:type="character" w:styleId="WW8Num1z3" w:customStyle="1">
    <w:name w:val="WW8Num1z3"/>
    <w:rPr>
      <w:w w:val="100"/>
      <w:position w:val="-1"/>
      <w:effect w:val="none"/>
      <w:vertAlign w:val="baseline"/>
      <w:cs w:val="0"/>
      <w:em w:val="none"/>
    </w:rPr>
  </w:style>
  <w:style w:type="character" w:styleId="WW8Num1z4" w:customStyle="1">
    <w:name w:val="WW8Num1z4"/>
    <w:rPr>
      <w:w w:val="100"/>
      <w:position w:val="-1"/>
      <w:effect w:val="none"/>
      <w:vertAlign w:val="baseline"/>
      <w:cs w:val="0"/>
      <w:em w:val="none"/>
    </w:rPr>
  </w:style>
  <w:style w:type="character" w:styleId="WW8Num1z5" w:customStyle="1">
    <w:name w:val="WW8Num1z5"/>
    <w:rPr>
      <w:w w:val="100"/>
      <w:position w:val="-1"/>
      <w:effect w:val="none"/>
      <w:vertAlign w:val="baseline"/>
      <w:cs w:val="0"/>
      <w:em w:val="none"/>
    </w:rPr>
  </w:style>
  <w:style w:type="character" w:styleId="WW8Num1z6" w:customStyle="1">
    <w:name w:val="WW8Num1z6"/>
    <w:rPr>
      <w:w w:val="100"/>
      <w:position w:val="-1"/>
      <w:effect w:val="none"/>
      <w:vertAlign w:val="baseline"/>
      <w:cs w:val="0"/>
      <w:em w:val="none"/>
    </w:rPr>
  </w:style>
  <w:style w:type="character" w:styleId="WW8Num1z7" w:customStyle="1">
    <w:name w:val="WW8Num1z7"/>
    <w:rPr>
      <w:w w:val="100"/>
      <w:position w:val="-1"/>
      <w:effect w:val="none"/>
      <w:vertAlign w:val="baseline"/>
      <w:cs w:val="0"/>
      <w:em w:val="none"/>
    </w:rPr>
  </w:style>
  <w:style w:type="character" w:styleId="WW8Num1z8" w:customStyle="1">
    <w:name w:val="WW8Num1z8"/>
    <w:rPr>
      <w:w w:val="100"/>
      <w:position w:val="-1"/>
      <w:effect w:val="none"/>
      <w:vertAlign w:val="baseline"/>
      <w:cs w:val="0"/>
      <w:em w:val="none"/>
    </w:rPr>
  </w:style>
  <w:style w:type="character" w:styleId="WW8Num2z0" w:customStyle="1">
    <w:name w:val="WW8Num2z0"/>
    <w:rPr>
      <w:b w:val="1"/>
      <w:w w:val="100"/>
      <w:position w:val="-1"/>
      <w:u w:val="single"/>
      <w:effect w:val="none"/>
      <w:vertAlign w:val="baseline"/>
      <w:cs w:val="0"/>
      <w:em w:val="none"/>
    </w:rPr>
  </w:style>
  <w:style w:type="character" w:styleId="WW8Num2z1" w:customStyle="1">
    <w:name w:val="WW8Num2z1"/>
    <w:rPr>
      <w:w w:val="100"/>
      <w:position w:val="-1"/>
      <w:effect w:val="none"/>
      <w:vertAlign w:val="baseline"/>
      <w:cs w:val="0"/>
      <w:em w:val="none"/>
    </w:rPr>
  </w:style>
  <w:style w:type="character" w:styleId="WW8Num2z2" w:customStyle="1">
    <w:name w:val="WW8Num2z2"/>
    <w:rPr>
      <w:w w:val="100"/>
      <w:position w:val="-1"/>
      <w:effect w:val="none"/>
      <w:vertAlign w:val="baseline"/>
      <w:cs w:val="0"/>
      <w:em w:val="none"/>
    </w:rPr>
  </w:style>
  <w:style w:type="character" w:styleId="WW8Num2z3" w:customStyle="1">
    <w:name w:val="WW8Num2z3"/>
    <w:rPr>
      <w:w w:val="100"/>
      <w:position w:val="-1"/>
      <w:effect w:val="none"/>
      <w:vertAlign w:val="baseline"/>
      <w:cs w:val="0"/>
      <w:em w:val="none"/>
    </w:rPr>
  </w:style>
  <w:style w:type="character" w:styleId="WW8Num2z4" w:customStyle="1">
    <w:name w:val="WW8Num2z4"/>
    <w:rPr>
      <w:w w:val="100"/>
      <w:position w:val="-1"/>
      <w:effect w:val="none"/>
      <w:vertAlign w:val="baseline"/>
      <w:cs w:val="0"/>
      <w:em w:val="none"/>
    </w:rPr>
  </w:style>
  <w:style w:type="character" w:styleId="WW8Num2z5" w:customStyle="1">
    <w:name w:val="WW8Num2z5"/>
    <w:rPr>
      <w:w w:val="100"/>
      <w:position w:val="-1"/>
      <w:effect w:val="none"/>
      <w:vertAlign w:val="baseline"/>
      <w:cs w:val="0"/>
      <w:em w:val="none"/>
    </w:rPr>
  </w:style>
  <w:style w:type="character" w:styleId="WW8Num2z6" w:customStyle="1">
    <w:name w:val="WW8Num2z6"/>
    <w:rPr>
      <w:w w:val="100"/>
      <w:position w:val="-1"/>
      <w:effect w:val="none"/>
      <w:vertAlign w:val="baseline"/>
      <w:cs w:val="0"/>
      <w:em w:val="none"/>
    </w:rPr>
  </w:style>
  <w:style w:type="character" w:styleId="WW8Num2z7" w:customStyle="1">
    <w:name w:val="WW8Num2z7"/>
    <w:rPr>
      <w:w w:val="100"/>
      <w:position w:val="-1"/>
      <w:effect w:val="none"/>
      <w:vertAlign w:val="baseline"/>
      <w:cs w:val="0"/>
      <w:em w:val="none"/>
    </w:rPr>
  </w:style>
  <w:style w:type="character" w:styleId="WW8Num2z8" w:customStyle="1">
    <w:name w:val="WW8Num2z8"/>
    <w:rPr>
      <w:w w:val="100"/>
      <w:position w:val="-1"/>
      <w:effect w:val="none"/>
      <w:vertAlign w:val="baseline"/>
      <w:cs w:val="0"/>
      <w:em w:val="none"/>
    </w:rPr>
  </w:style>
  <w:style w:type="character" w:styleId="WW8Num3z0" w:customStyle="1">
    <w:name w:val="WW8Num3z0"/>
    <w:rPr>
      <w:rFonts w:ascii="Times New Roman" w:cs="Times New Roman" w:hAnsi="Times New Roman"/>
      <w:w w:val="100"/>
      <w:position w:val="-1"/>
      <w:effect w:val="none"/>
      <w:vertAlign w:val="baseline"/>
      <w:cs w:val="0"/>
      <w:em w:val="none"/>
    </w:rPr>
  </w:style>
  <w:style w:type="character" w:styleId="WW8Num3z1" w:customStyle="1">
    <w:name w:val="WW8Num3z1"/>
    <w:rPr>
      <w:rFonts w:ascii="Courier New" w:cs="Courier New" w:hAnsi="Courier New"/>
      <w:w w:val="100"/>
      <w:position w:val="-1"/>
      <w:effect w:val="none"/>
      <w:vertAlign w:val="baseline"/>
      <w:cs w:val="0"/>
      <w:em w:val="none"/>
    </w:rPr>
  </w:style>
  <w:style w:type="character" w:styleId="WW8Num3z2" w:customStyle="1">
    <w:name w:val="WW8Num3z2"/>
    <w:rPr>
      <w:rFonts w:ascii="Wingdings" w:cs="Wingdings" w:hAnsi="Wingdings"/>
      <w:w w:val="100"/>
      <w:position w:val="-1"/>
      <w:effect w:val="none"/>
      <w:vertAlign w:val="baseline"/>
      <w:cs w:val="0"/>
      <w:em w:val="none"/>
    </w:rPr>
  </w:style>
  <w:style w:type="character" w:styleId="WW8Num3z3" w:customStyle="1">
    <w:name w:val="WW8Num3z3"/>
    <w:rPr>
      <w:rFonts w:ascii="Symbol" w:cs="Symbol" w:hAnsi="Symbol"/>
      <w:w w:val="100"/>
      <w:position w:val="-1"/>
      <w:effect w:val="none"/>
      <w:vertAlign w:val="baseline"/>
      <w:cs w:val="0"/>
      <w:em w:val="none"/>
    </w:rPr>
  </w:style>
  <w:style w:type="character" w:styleId="WW8Num4z0" w:customStyle="1">
    <w:name w:val="WW8Num4z0"/>
    <w:rPr>
      <w:w w:val="100"/>
      <w:position w:val="-1"/>
      <w:effect w:val="none"/>
      <w:vertAlign w:val="baseline"/>
      <w:cs w:val="0"/>
      <w:em w:val="none"/>
    </w:rPr>
  </w:style>
  <w:style w:type="character" w:styleId="WW8Num4z1" w:customStyle="1">
    <w:name w:val="WW8Num4z1"/>
    <w:rPr>
      <w:w w:val="100"/>
      <w:position w:val="-1"/>
      <w:effect w:val="none"/>
      <w:vertAlign w:val="baseline"/>
      <w:cs w:val="0"/>
      <w:em w:val="none"/>
    </w:rPr>
  </w:style>
  <w:style w:type="character" w:styleId="WW8Num4z2" w:customStyle="1">
    <w:name w:val="WW8Num4z2"/>
    <w:rPr>
      <w:w w:val="100"/>
      <w:position w:val="-1"/>
      <w:effect w:val="none"/>
      <w:vertAlign w:val="baseline"/>
      <w:cs w:val="0"/>
      <w:em w:val="none"/>
    </w:rPr>
  </w:style>
  <w:style w:type="character" w:styleId="WW8Num4z3" w:customStyle="1">
    <w:name w:val="WW8Num4z3"/>
    <w:rPr>
      <w:w w:val="100"/>
      <w:position w:val="-1"/>
      <w:effect w:val="none"/>
      <w:vertAlign w:val="baseline"/>
      <w:cs w:val="0"/>
      <w:em w:val="none"/>
    </w:rPr>
  </w:style>
  <w:style w:type="character" w:styleId="WW8Num4z4" w:customStyle="1">
    <w:name w:val="WW8Num4z4"/>
    <w:rPr>
      <w:w w:val="100"/>
      <w:position w:val="-1"/>
      <w:effect w:val="none"/>
      <w:vertAlign w:val="baseline"/>
      <w:cs w:val="0"/>
      <w:em w:val="none"/>
    </w:rPr>
  </w:style>
  <w:style w:type="character" w:styleId="WW8Num4z5" w:customStyle="1">
    <w:name w:val="WW8Num4z5"/>
    <w:rPr>
      <w:w w:val="100"/>
      <w:position w:val="-1"/>
      <w:effect w:val="none"/>
      <w:vertAlign w:val="baseline"/>
      <w:cs w:val="0"/>
      <w:em w:val="none"/>
    </w:rPr>
  </w:style>
  <w:style w:type="character" w:styleId="WW8Num4z6" w:customStyle="1">
    <w:name w:val="WW8Num4z6"/>
    <w:rPr>
      <w:w w:val="100"/>
      <w:position w:val="-1"/>
      <w:effect w:val="none"/>
      <w:vertAlign w:val="baseline"/>
      <w:cs w:val="0"/>
      <w:em w:val="none"/>
    </w:rPr>
  </w:style>
  <w:style w:type="character" w:styleId="WW8Num4z7" w:customStyle="1">
    <w:name w:val="WW8Num4z7"/>
    <w:rPr>
      <w:w w:val="100"/>
      <w:position w:val="-1"/>
      <w:effect w:val="none"/>
      <w:vertAlign w:val="baseline"/>
      <w:cs w:val="0"/>
      <w:em w:val="none"/>
    </w:rPr>
  </w:style>
  <w:style w:type="character" w:styleId="WW8Num4z8" w:customStyle="1">
    <w:name w:val="WW8Num4z8"/>
    <w:rPr>
      <w:w w:val="100"/>
      <w:position w:val="-1"/>
      <w:effect w:val="none"/>
      <w:vertAlign w:val="baseline"/>
      <w:cs w:val="0"/>
      <w:em w:val="none"/>
    </w:rPr>
  </w:style>
  <w:style w:type="character" w:styleId="WW8Num5z0" w:customStyle="1">
    <w:name w:val="WW8Num5z0"/>
    <w:rPr>
      <w:rFonts w:ascii="OpenSymbol" w:cs="OpenSymbol" w:hAnsi="OpenSymbol"/>
      <w:w w:val="100"/>
      <w:position w:val="-1"/>
      <w:effect w:val="none"/>
      <w:vertAlign w:val="baseline"/>
      <w:cs w:val="0"/>
      <w:em w:val="none"/>
    </w:rPr>
  </w:style>
  <w:style w:type="character" w:styleId="WW8Num5z1" w:customStyle="1">
    <w:name w:val="WW8Num5z1"/>
    <w:rPr>
      <w:rFonts w:ascii="Courier New" w:cs="Courier New" w:hAnsi="Courier New"/>
      <w:w w:val="100"/>
      <w:position w:val="-1"/>
      <w:effect w:val="none"/>
      <w:vertAlign w:val="baseline"/>
      <w:cs w:val="0"/>
      <w:em w:val="none"/>
    </w:rPr>
  </w:style>
  <w:style w:type="character" w:styleId="WW8Num5z2" w:customStyle="1">
    <w:name w:val="WW8Num5z2"/>
    <w:rPr>
      <w:rFonts w:ascii="Wingdings" w:cs="Wingdings" w:hAnsi="Wingdings"/>
      <w:w w:val="100"/>
      <w:position w:val="-1"/>
      <w:effect w:val="none"/>
      <w:vertAlign w:val="baseline"/>
      <w:cs w:val="0"/>
      <w:em w:val="none"/>
    </w:rPr>
  </w:style>
  <w:style w:type="character" w:styleId="WW8Num5z3" w:customStyle="1">
    <w:name w:val="WW8Num5z3"/>
    <w:rPr>
      <w:rFonts w:ascii="Symbol" w:cs="Symbol" w:hAnsi="Symbol"/>
      <w:w w:val="100"/>
      <w:position w:val="-1"/>
      <w:effect w:val="none"/>
      <w:vertAlign w:val="baseline"/>
      <w:cs w:val="0"/>
      <w:em w:val="none"/>
    </w:rPr>
  </w:style>
  <w:style w:type="character" w:styleId="WW8Num6z0" w:customStyle="1">
    <w:name w:val="WW8Num6z0"/>
    <w:rPr>
      <w:rFonts w:ascii="OpenSymbol" w:cs="OpenSymbol" w:hAnsi="OpenSymbol"/>
      <w:w w:val="100"/>
      <w:position w:val="-1"/>
      <w:effect w:val="none"/>
      <w:vertAlign w:val="baseline"/>
      <w:cs w:val="0"/>
      <w:em w:val="none"/>
    </w:rPr>
  </w:style>
  <w:style w:type="character" w:styleId="WW8Num6z1" w:customStyle="1">
    <w:name w:val="WW8Num6z1"/>
    <w:rPr>
      <w:w w:val="100"/>
      <w:position w:val="-1"/>
      <w:effect w:val="none"/>
      <w:vertAlign w:val="baseline"/>
      <w:cs w:val="0"/>
      <w:em w:val="none"/>
    </w:rPr>
  </w:style>
  <w:style w:type="character" w:styleId="WW8Num6z2" w:customStyle="1">
    <w:name w:val="WW8Num6z2"/>
    <w:rPr>
      <w:w w:val="100"/>
      <w:position w:val="-1"/>
      <w:effect w:val="none"/>
      <w:vertAlign w:val="baseline"/>
      <w:cs w:val="0"/>
      <w:em w:val="none"/>
    </w:rPr>
  </w:style>
  <w:style w:type="character" w:styleId="WW8Num6z3" w:customStyle="1">
    <w:name w:val="WW8Num6z3"/>
    <w:rPr>
      <w:w w:val="100"/>
      <w:position w:val="-1"/>
      <w:effect w:val="none"/>
      <w:vertAlign w:val="baseline"/>
      <w:cs w:val="0"/>
      <w:em w:val="none"/>
    </w:rPr>
  </w:style>
  <w:style w:type="character" w:styleId="WW8Num6z4" w:customStyle="1">
    <w:name w:val="WW8Num6z4"/>
    <w:rPr>
      <w:w w:val="100"/>
      <w:position w:val="-1"/>
      <w:effect w:val="none"/>
      <w:vertAlign w:val="baseline"/>
      <w:cs w:val="0"/>
      <w:em w:val="none"/>
    </w:rPr>
  </w:style>
  <w:style w:type="character" w:styleId="WW8Num6z5" w:customStyle="1">
    <w:name w:val="WW8Num6z5"/>
    <w:rPr>
      <w:w w:val="100"/>
      <w:position w:val="-1"/>
      <w:effect w:val="none"/>
      <w:vertAlign w:val="baseline"/>
      <w:cs w:val="0"/>
      <w:em w:val="none"/>
    </w:rPr>
  </w:style>
  <w:style w:type="character" w:styleId="WW8Num6z6" w:customStyle="1">
    <w:name w:val="WW8Num6z6"/>
    <w:rPr>
      <w:w w:val="100"/>
      <w:position w:val="-1"/>
      <w:effect w:val="none"/>
      <w:vertAlign w:val="baseline"/>
      <w:cs w:val="0"/>
      <w:em w:val="none"/>
    </w:rPr>
  </w:style>
  <w:style w:type="character" w:styleId="WW8Num6z7" w:customStyle="1">
    <w:name w:val="WW8Num6z7"/>
    <w:rPr>
      <w:w w:val="100"/>
      <w:position w:val="-1"/>
      <w:effect w:val="none"/>
      <w:vertAlign w:val="baseline"/>
      <w:cs w:val="0"/>
      <w:em w:val="none"/>
    </w:rPr>
  </w:style>
  <w:style w:type="character" w:styleId="WW8Num6z8" w:customStyle="1">
    <w:name w:val="WW8Num6z8"/>
    <w:rPr>
      <w:w w:val="100"/>
      <w:position w:val="-1"/>
      <w:effect w:val="none"/>
      <w:vertAlign w:val="baseline"/>
      <w:cs w:val="0"/>
      <w:em w:val="none"/>
    </w:rPr>
  </w:style>
  <w:style w:type="character" w:styleId="WW8Num7z0" w:customStyle="1">
    <w:name w:val="WW8Num7z0"/>
    <w:rPr>
      <w:w w:val="100"/>
      <w:position w:val="-1"/>
      <w:effect w:val="none"/>
      <w:vertAlign w:val="baseline"/>
      <w:cs w:val="0"/>
      <w:em w:val="none"/>
    </w:rPr>
  </w:style>
  <w:style w:type="character" w:styleId="WW8Num7z1" w:customStyle="1">
    <w:name w:val="WW8Num7z1"/>
    <w:rPr>
      <w:w w:val="100"/>
      <w:position w:val="-1"/>
      <w:effect w:val="none"/>
      <w:vertAlign w:val="baseline"/>
      <w:cs w:val="0"/>
      <w:em w:val="none"/>
    </w:rPr>
  </w:style>
  <w:style w:type="character" w:styleId="WW8Num7z2" w:customStyle="1">
    <w:name w:val="WW8Num7z2"/>
    <w:rPr>
      <w:w w:val="100"/>
      <w:position w:val="-1"/>
      <w:effect w:val="none"/>
      <w:vertAlign w:val="baseline"/>
      <w:cs w:val="0"/>
      <w:em w:val="none"/>
    </w:rPr>
  </w:style>
  <w:style w:type="character" w:styleId="WW8Num7z3" w:customStyle="1">
    <w:name w:val="WW8Num7z3"/>
    <w:rPr>
      <w:w w:val="100"/>
      <w:position w:val="-1"/>
      <w:effect w:val="none"/>
      <w:vertAlign w:val="baseline"/>
      <w:cs w:val="0"/>
      <w:em w:val="none"/>
    </w:rPr>
  </w:style>
  <w:style w:type="character" w:styleId="WW8Num7z4" w:customStyle="1">
    <w:name w:val="WW8Num7z4"/>
    <w:rPr>
      <w:w w:val="100"/>
      <w:position w:val="-1"/>
      <w:effect w:val="none"/>
      <w:vertAlign w:val="baseline"/>
      <w:cs w:val="0"/>
      <w:em w:val="none"/>
    </w:rPr>
  </w:style>
  <w:style w:type="character" w:styleId="WW8Num7z5" w:customStyle="1">
    <w:name w:val="WW8Num7z5"/>
    <w:rPr>
      <w:w w:val="100"/>
      <w:position w:val="-1"/>
      <w:effect w:val="none"/>
      <w:vertAlign w:val="baseline"/>
      <w:cs w:val="0"/>
      <w:em w:val="none"/>
    </w:rPr>
  </w:style>
  <w:style w:type="character" w:styleId="WW8Num7z6" w:customStyle="1">
    <w:name w:val="WW8Num7z6"/>
    <w:rPr>
      <w:w w:val="100"/>
      <w:position w:val="-1"/>
      <w:effect w:val="none"/>
      <w:vertAlign w:val="baseline"/>
      <w:cs w:val="0"/>
      <w:em w:val="none"/>
    </w:rPr>
  </w:style>
  <w:style w:type="character" w:styleId="WW8Num7z7" w:customStyle="1">
    <w:name w:val="WW8Num7z7"/>
    <w:rPr>
      <w:w w:val="100"/>
      <w:position w:val="-1"/>
      <w:effect w:val="none"/>
      <w:vertAlign w:val="baseline"/>
      <w:cs w:val="0"/>
      <w:em w:val="none"/>
    </w:rPr>
  </w:style>
  <w:style w:type="character" w:styleId="WW8Num7z8" w:customStyle="1">
    <w:name w:val="WW8Num7z8"/>
    <w:rPr>
      <w:w w:val="100"/>
      <w:position w:val="-1"/>
      <w:effect w:val="none"/>
      <w:vertAlign w:val="baseline"/>
      <w:cs w:val="0"/>
      <w:em w:val="none"/>
    </w:rPr>
  </w:style>
  <w:style w:type="character" w:styleId="WW8Num8z0" w:customStyle="1">
    <w:name w:val="WW8Num8z0"/>
    <w:rPr>
      <w:rFonts w:ascii="Tahoma" w:cs="Tahoma" w:hAnsi="Tahoma"/>
      <w:w w:val="100"/>
      <w:position w:val="-1"/>
      <w:effect w:val="none"/>
      <w:vertAlign w:val="baseline"/>
      <w:cs w:val="0"/>
      <w:em w:val="none"/>
    </w:rPr>
  </w:style>
  <w:style w:type="character" w:styleId="WW8Num8z1" w:customStyle="1">
    <w:name w:val="WW8Num8z1"/>
    <w:rPr>
      <w:w w:val="100"/>
      <w:position w:val="-1"/>
      <w:effect w:val="none"/>
      <w:vertAlign w:val="baseline"/>
      <w:cs w:val="0"/>
      <w:em w:val="none"/>
    </w:rPr>
  </w:style>
  <w:style w:type="character" w:styleId="WW8Num8z2" w:customStyle="1">
    <w:name w:val="WW8Num8z2"/>
    <w:rPr>
      <w:w w:val="100"/>
      <w:position w:val="-1"/>
      <w:effect w:val="none"/>
      <w:vertAlign w:val="baseline"/>
      <w:cs w:val="0"/>
      <w:em w:val="none"/>
    </w:rPr>
  </w:style>
  <w:style w:type="character" w:styleId="WW8Num8z3" w:customStyle="1">
    <w:name w:val="WW8Num8z3"/>
    <w:rPr>
      <w:w w:val="100"/>
      <w:position w:val="-1"/>
      <w:effect w:val="none"/>
      <w:vertAlign w:val="baseline"/>
      <w:cs w:val="0"/>
      <w:em w:val="none"/>
    </w:rPr>
  </w:style>
  <w:style w:type="character" w:styleId="WW8Num8z4" w:customStyle="1">
    <w:name w:val="WW8Num8z4"/>
    <w:rPr>
      <w:w w:val="100"/>
      <w:position w:val="-1"/>
      <w:effect w:val="none"/>
      <w:vertAlign w:val="baseline"/>
      <w:cs w:val="0"/>
      <w:em w:val="none"/>
    </w:rPr>
  </w:style>
  <w:style w:type="character" w:styleId="WW8Num8z5" w:customStyle="1">
    <w:name w:val="WW8Num8z5"/>
    <w:rPr>
      <w:w w:val="100"/>
      <w:position w:val="-1"/>
      <w:effect w:val="none"/>
      <w:vertAlign w:val="baseline"/>
      <w:cs w:val="0"/>
      <w:em w:val="none"/>
    </w:rPr>
  </w:style>
  <w:style w:type="character" w:styleId="WW8Num8z6" w:customStyle="1">
    <w:name w:val="WW8Num8z6"/>
    <w:rPr>
      <w:w w:val="100"/>
      <w:position w:val="-1"/>
      <w:effect w:val="none"/>
      <w:vertAlign w:val="baseline"/>
      <w:cs w:val="0"/>
      <w:em w:val="none"/>
    </w:rPr>
  </w:style>
  <w:style w:type="character" w:styleId="WW8Num8z7" w:customStyle="1">
    <w:name w:val="WW8Num8z7"/>
    <w:rPr>
      <w:w w:val="100"/>
      <w:position w:val="-1"/>
      <w:effect w:val="none"/>
      <w:vertAlign w:val="baseline"/>
      <w:cs w:val="0"/>
      <w:em w:val="none"/>
    </w:rPr>
  </w:style>
  <w:style w:type="character" w:styleId="WW8Num8z8" w:customStyle="1">
    <w:name w:val="WW8Num8z8"/>
    <w:rPr>
      <w:w w:val="100"/>
      <w:position w:val="-1"/>
      <w:effect w:val="none"/>
      <w:vertAlign w:val="baseline"/>
      <w:cs w:val="0"/>
      <w:em w:val="none"/>
    </w:rPr>
  </w:style>
  <w:style w:type="character" w:styleId="WW8Num9z0" w:customStyle="1">
    <w:name w:val="WW8Num9z0"/>
    <w:rPr>
      <w:w w:val="100"/>
      <w:position w:val="-1"/>
      <w:effect w:val="none"/>
      <w:vertAlign w:val="baseline"/>
      <w:cs w:val="0"/>
      <w:em w:val="none"/>
    </w:rPr>
  </w:style>
  <w:style w:type="character" w:styleId="WW8Num9z1" w:customStyle="1">
    <w:name w:val="WW8Num9z1"/>
    <w:rPr>
      <w:w w:val="100"/>
      <w:position w:val="-1"/>
      <w:effect w:val="none"/>
      <w:vertAlign w:val="baseline"/>
      <w:cs w:val="0"/>
      <w:em w:val="none"/>
    </w:rPr>
  </w:style>
  <w:style w:type="character" w:styleId="WW8Num9z2" w:customStyle="1">
    <w:name w:val="WW8Num9z2"/>
    <w:rPr>
      <w:w w:val="100"/>
      <w:position w:val="-1"/>
      <w:effect w:val="none"/>
      <w:vertAlign w:val="baseline"/>
      <w:cs w:val="0"/>
      <w:em w:val="none"/>
    </w:rPr>
  </w:style>
  <w:style w:type="character" w:styleId="WW8Num9z3" w:customStyle="1">
    <w:name w:val="WW8Num9z3"/>
    <w:rPr>
      <w:w w:val="100"/>
      <w:position w:val="-1"/>
      <w:effect w:val="none"/>
      <w:vertAlign w:val="baseline"/>
      <w:cs w:val="0"/>
      <w:em w:val="none"/>
    </w:rPr>
  </w:style>
  <w:style w:type="character" w:styleId="WW8Num9z4" w:customStyle="1">
    <w:name w:val="WW8Num9z4"/>
    <w:rPr>
      <w:w w:val="100"/>
      <w:position w:val="-1"/>
      <w:effect w:val="none"/>
      <w:vertAlign w:val="baseline"/>
      <w:cs w:val="0"/>
      <w:em w:val="none"/>
    </w:rPr>
  </w:style>
  <w:style w:type="character" w:styleId="WW8Num9z5" w:customStyle="1">
    <w:name w:val="WW8Num9z5"/>
    <w:rPr>
      <w:w w:val="100"/>
      <w:position w:val="-1"/>
      <w:effect w:val="none"/>
      <w:vertAlign w:val="baseline"/>
      <w:cs w:val="0"/>
      <w:em w:val="none"/>
    </w:rPr>
  </w:style>
  <w:style w:type="character" w:styleId="WW8Num9z6" w:customStyle="1">
    <w:name w:val="WW8Num9z6"/>
    <w:rPr>
      <w:w w:val="100"/>
      <w:position w:val="-1"/>
      <w:effect w:val="none"/>
      <w:vertAlign w:val="baseline"/>
      <w:cs w:val="0"/>
      <w:em w:val="none"/>
    </w:rPr>
  </w:style>
  <w:style w:type="character" w:styleId="WW8Num9z7" w:customStyle="1">
    <w:name w:val="WW8Num9z7"/>
    <w:rPr>
      <w:w w:val="100"/>
      <w:position w:val="-1"/>
      <w:effect w:val="none"/>
      <w:vertAlign w:val="baseline"/>
      <w:cs w:val="0"/>
      <w:em w:val="none"/>
    </w:rPr>
  </w:style>
  <w:style w:type="character" w:styleId="WW8Num9z8" w:customStyle="1">
    <w:name w:val="WW8Num9z8"/>
    <w:rPr>
      <w:w w:val="100"/>
      <w:position w:val="-1"/>
      <w:effect w:val="none"/>
      <w:vertAlign w:val="baseline"/>
      <w:cs w:val="0"/>
      <w:em w:val="none"/>
    </w:rPr>
  </w:style>
  <w:style w:type="character" w:styleId="WW8Num10z0" w:customStyle="1">
    <w:name w:val="WW8Num10z0"/>
    <w:rPr>
      <w:w w:val="100"/>
      <w:position w:val="-1"/>
      <w:effect w:val="none"/>
      <w:vertAlign w:val="baseline"/>
      <w:cs w:val="0"/>
      <w:em w:val="none"/>
    </w:rPr>
  </w:style>
  <w:style w:type="character" w:styleId="WW8Num10z1" w:customStyle="1">
    <w:name w:val="WW8Num10z1"/>
    <w:rPr>
      <w:w w:val="100"/>
      <w:position w:val="-1"/>
      <w:effect w:val="none"/>
      <w:vertAlign w:val="baseline"/>
      <w:cs w:val="0"/>
      <w:em w:val="none"/>
    </w:rPr>
  </w:style>
  <w:style w:type="character" w:styleId="WW8Num10z2" w:customStyle="1">
    <w:name w:val="WW8Num10z2"/>
    <w:rPr>
      <w:w w:val="100"/>
      <w:position w:val="-1"/>
      <w:effect w:val="none"/>
      <w:vertAlign w:val="baseline"/>
      <w:cs w:val="0"/>
      <w:em w:val="none"/>
    </w:rPr>
  </w:style>
  <w:style w:type="character" w:styleId="WW8Num10z3" w:customStyle="1">
    <w:name w:val="WW8Num10z3"/>
    <w:rPr>
      <w:w w:val="100"/>
      <w:position w:val="-1"/>
      <w:effect w:val="none"/>
      <w:vertAlign w:val="baseline"/>
      <w:cs w:val="0"/>
      <w:em w:val="none"/>
    </w:rPr>
  </w:style>
  <w:style w:type="character" w:styleId="WW8Num10z4" w:customStyle="1">
    <w:name w:val="WW8Num10z4"/>
    <w:rPr>
      <w:w w:val="100"/>
      <w:position w:val="-1"/>
      <w:effect w:val="none"/>
      <w:vertAlign w:val="baseline"/>
      <w:cs w:val="0"/>
      <w:em w:val="none"/>
    </w:rPr>
  </w:style>
  <w:style w:type="character" w:styleId="WW8Num10z5" w:customStyle="1">
    <w:name w:val="WW8Num10z5"/>
    <w:rPr>
      <w:w w:val="100"/>
      <w:position w:val="-1"/>
      <w:effect w:val="none"/>
      <w:vertAlign w:val="baseline"/>
      <w:cs w:val="0"/>
      <w:em w:val="none"/>
    </w:rPr>
  </w:style>
  <w:style w:type="character" w:styleId="WW8Num10z6" w:customStyle="1">
    <w:name w:val="WW8Num10z6"/>
    <w:rPr>
      <w:w w:val="100"/>
      <w:position w:val="-1"/>
      <w:effect w:val="none"/>
      <w:vertAlign w:val="baseline"/>
      <w:cs w:val="0"/>
      <w:em w:val="none"/>
    </w:rPr>
  </w:style>
  <w:style w:type="character" w:styleId="WW8Num10z7" w:customStyle="1">
    <w:name w:val="WW8Num10z7"/>
    <w:rPr>
      <w:w w:val="100"/>
      <w:position w:val="-1"/>
      <w:effect w:val="none"/>
      <w:vertAlign w:val="baseline"/>
      <w:cs w:val="0"/>
      <w:em w:val="none"/>
    </w:rPr>
  </w:style>
  <w:style w:type="character" w:styleId="WW8Num10z8" w:customStyle="1">
    <w:name w:val="WW8Num10z8"/>
    <w:rPr>
      <w:w w:val="100"/>
      <w:position w:val="-1"/>
      <w:effect w:val="none"/>
      <w:vertAlign w:val="baseline"/>
      <w:cs w:val="0"/>
      <w:em w:val="none"/>
    </w:rPr>
  </w:style>
  <w:style w:type="character" w:styleId="WW8Num11z0" w:customStyle="1">
    <w:name w:val="WW8Num11z0"/>
    <w:rPr>
      <w:rFonts w:ascii="Tahoma" w:cs="Tahoma" w:hAnsi="Tahoma"/>
      <w:b w:val="1"/>
      <w:bCs w:val="1"/>
      <w:color w:val="000000"/>
      <w:spacing w:val="-6"/>
      <w:w w:val="100"/>
      <w:position w:val="-1"/>
      <w:effect w:val="none"/>
      <w:vertAlign w:val="baseline"/>
      <w:cs w:val="0"/>
      <w:em w:val="none"/>
    </w:rPr>
  </w:style>
  <w:style w:type="character" w:styleId="WW8Num11z1" w:customStyle="1">
    <w:name w:val="WW8Num11z1"/>
    <w:rPr>
      <w:w w:val="100"/>
      <w:position w:val="-1"/>
      <w:effect w:val="none"/>
      <w:vertAlign w:val="baseline"/>
      <w:cs w:val="0"/>
      <w:em w:val="none"/>
    </w:rPr>
  </w:style>
  <w:style w:type="character" w:styleId="WW8Num11z2" w:customStyle="1">
    <w:name w:val="WW8Num11z2"/>
    <w:rPr>
      <w:w w:val="100"/>
      <w:position w:val="-1"/>
      <w:effect w:val="none"/>
      <w:vertAlign w:val="baseline"/>
      <w:cs w:val="0"/>
      <w:em w:val="none"/>
    </w:rPr>
  </w:style>
  <w:style w:type="character" w:styleId="WW8Num11z3" w:customStyle="1">
    <w:name w:val="WW8Num11z3"/>
    <w:rPr>
      <w:w w:val="100"/>
      <w:position w:val="-1"/>
      <w:effect w:val="none"/>
      <w:vertAlign w:val="baseline"/>
      <w:cs w:val="0"/>
      <w:em w:val="none"/>
    </w:rPr>
  </w:style>
  <w:style w:type="character" w:styleId="WW8Num11z4" w:customStyle="1">
    <w:name w:val="WW8Num11z4"/>
    <w:rPr>
      <w:w w:val="100"/>
      <w:position w:val="-1"/>
      <w:effect w:val="none"/>
      <w:vertAlign w:val="baseline"/>
      <w:cs w:val="0"/>
      <w:em w:val="none"/>
    </w:rPr>
  </w:style>
  <w:style w:type="character" w:styleId="WW8Num11z5" w:customStyle="1">
    <w:name w:val="WW8Num11z5"/>
    <w:rPr>
      <w:w w:val="100"/>
      <w:position w:val="-1"/>
      <w:effect w:val="none"/>
      <w:vertAlign w:val="baseline"/>
      <w:cs w:val="0"/>
      <w:em w:val="none"/>
    </w:rPr>
  </w:style>
  <w:style w:type="character" w:styleId="WW8Num11z6" w:customStyle="1">
    <w:name w:val="WW8Num11z6"/>
    <w:rPr>
      <w:w w:val="100"/>
      <w:position w:val="-1"/>
      <w:effect w:val="none"/>
      <w:vertAlign w:val="baseline"/>
      <w:cs w:val="0"/>
      <w:em w:val="none"/>
    </w:rPr>
  </w:style>
  <w:style w:type="character" w:styleId="WW8Num11z7" w:customStyle="1">
    <w:name w:val="WW8Num11z7"/>
    <w:rPr>
      <w:w w:val="100"/>
      <w:position w:val="-1"/>
      <w:effect w:val="none"/>
      <w:vertAlign w:val="baseline"/>
      <w:cs w:val="0"/>
      <w:em w:val="none"/>
    </w:rPr>
  </w:style>
  <w:style w:type="character" w:styleId="WW8Num11z8" w:customStyle="1">
    <w:name w:val="WW8Num11z8"/>
    <w:rPr>
      <w:w w:val="100"/>
      <w:position w:val="-1"/>
      <w:effect w:val="none"/>
      <w:vertAlign w:val="baseline"/>
      <w:cs w:val="0"/>
      <w:em w:val="none"/>
    </w:rPr>
  </w:style>
  <w:style w:type="character" w:styleId="WW8Num12z0" w:customStyle="1">
    <w:name w:val="WW8Num12z0"/>
    <w:rPr>
      <w:rFonts w:ascii="Tahoma" w:cs="Tahoma" w:hAnsi="Tahoma"/>
      <w:color w:val="000000"/>
      <w:spacing w:val="-7"/>
      <w:w w:val="100"/>
      <w:position w:val="-1"/>
      <w:effect w:val="none"/>
      <w:vertAlign w:val="baseline"/>
      <w:cs w:val="0"/>
      <w:em w:val="none"/>
    </w:rPr>
  </w:style>
  <w:style w:type="character" w:styleId="WW8Num12z1" w:customStyle="1">
    <w:name w:val="WW8Num12z1"/>
    <w:rPr>
      <w:w w:val="100"/>
      <w:position w:val="-1"/>
      <w:effect w:val="none"/>
      <w:vertAlign w:val="baseline"/>
      <w:cs w:val="0"/>
      <w:em w:val="none"/>
    </w:rPr>
  </w:style>
  <w:style w:type="character" w:styleId="WW8Num12z2" w:customStyle="1">
    <w:name w:val="WW8Num12z2"/>
    <w:rPr>
      <w:w w:val="100"/>
      <w:position w:val="-1"/>
      <w:effect w:val="none"/>
      <w:vertAlign w:val="baseline"/>
      <w:cs w:val="0"/>
      <w:em w:val="none"/>
    </w:rPr>
  </w:style>
  <w:style w:type="character" w:styleId="WW8Num12z3" w:customStyle="1">
    <w:name w:val="WW8Num12z3"/>
    <w:rPr>
      <w:w w:val="100"/>
      <w:position w:val="-1"/>
      <w:effect w:val="none"/>
      <w:vertAlign w:val="baseline"/>
      <w:cs w:val="0"/>
      <w:em w:val="none"/>
    </w:rPr>
  </w:style>
  <w:style w:type="character" w:styleId="WW8Num12z4" w:customStyle="1">
    <w:name w:val="WW8Num12z4"/>
    <w:rPr>
      <w:w w:val="100"/>
      <w:position w:val="-1"/>
      <w:effect w:val="none"/>
      <w:vertAlign w:val="baseline"/>
      <w:cs w:val="0"/>
      <w:em w:val="none"/>
    </w:rPr>
  </w:style>
  <w:style w:type="character" w:styleId="WW8Num12z5" w:customStyle="1">
    <w:name w:val="WW8Num12z5"/>
    <w:rPr>
      <w:w w:val="100"/>
      <w:position w:val="-1"/>
      <w:effect w:val="none"/>
      <w:vertAlign w:val="baseline"/>
      <w:cs w:val="0"/>
      <w:em w:val="none"/>
    </w:rPr>
  </w:style>
  <w:style w:type="character" w:styleId="WW8Num12z6" w:customStyle="1">
    <w:name w:val="WW8Num12z6"/>
    <w:rPr>
      <w:w w:val="100"/>
      <w:position w:val="-1"/>
      <w:effect w:val="none"/>
      <w:vertAlign w:val="baseline"/>
      <w:cs w:val="0"/>
      <w:em w:val="none"/>
    </w:rPr>
  </w:style>
  <w:style w:type="character" w:styleId="WW8Num12z7" w:customStyle="1">
    <w:name w:val="WW8Num12z7"/>
    <w:rPr>
      <w:w w:val="100"/>
      <w:position w:val="-1"/>
      <w:effect w:val="none"/>
      <w:vertAlign w:val="baseline"/>
      <w:cs w:val="0"/>
      <w:em w:val="none"/>
    </w:rPr>
  </w:style>
  <w:style w:type="character" w:styleId="WW8Num12z8" w:customStyle="1">
    <w:name w:val="WW8Num12z8"/>
    <w:rPr>
      <w:w w:val="100"/>
      <w:position w:val="-1"/>
      <w:effect w:val="none"/>
      <w:vertAlign w:val="baseline"/>
      <w:cs w:val="0"/>
      <w:em w:val="none"/>
    </w:rPr>
  </w:style>
  <w:style w:type="character" w:styleId="WW8Num13z0" w:customStyle="1">
    <w:name w:val="WW8Num13z0"/>
    <w:rPr>
      <w:rFonts w:ascii="Tahoma" w:cs="Tahoma" w:hAnsi="Tahoma"/>
      <w:w w:val="100"/>
      <w:position w:val="-1"/>
      <w:effect w:val="none"/>
      <w:vertAlign w:val="baseline"/>
      <w:cs w:val="0"/>
      <w:em w:val="none"/>
    </w:rPr>
  </w:style>
  <w:style w:type="character" w:styleId="WW8Num14z0" w:customStyle="1">
    <w:name w:val="WW8Num14z0"/>
    <w:rPr>
      <w:rFonts w:ascii="Symbol" w:cs="OpenSymbol" w:hAnsi="Symbol"/>
      <w:color w:val="000000"/>
      <w:spacing w:val="-2"/>
      <w:w w:val="100"/>
      <w:position w:val="-1"/>
      <w:szCs w:val="19"/>
      <w:effect w:val="none"/>
      <w:vertAlign w:val="baseline"/>
      <w:cs w:val="0"/>
      <w:em w:val="none"/>
    </w:rPr>
  </w:style>
  <w:style w:type="character" w:styleId="WW8Num15z0" w:customStyle="1">
    <w:name w:val="WW8Num15z0"/>
    <w:rPr>
      <w:rFonts w:ascii="Symbol" w:cs="OpenSymbol" w:hAnsi="Symbol"/>
      <w:w w:val="100"/>
      <w:position w:val="-1"/>
      <w:effect w:val="none"/>
      <w:vertAlign w:val="baseline"/>
      <w:cs w:val="0"/>
      <w:em w:val="none"/>
    </w:rPr>
  </w:style>
  <w:style w:type="character" w:styleId="WW8Num15z1" w:customStyle="1">
    <w:name w:val="WW8Num15z1"/>
    <w:rPr>
      <w:w w:val="100"/>
      <w:position w:val="-1"/>
      <w:effect w:val="none"/>
      <w:vertAlign w:val="baseline"/>
      <w:cs w:val="0"/>
      <w:em w:val="none"/>
    </w:rPr>
  </w:style>
  <w:style w:type="character" w:styleId="WW8Num15z2" w:customStyle="1">
    <w:name w:val="WW8Num15z2"/>
    <w:rPr>
      <w:w w:val="100"/>
      <w:position w:val="-1"/>
      <w:effect w:val="none"/>
      <w:vertAlign w:val="baseline"/>
      <w:cs w:val="0"/>
      <w:em w:val="none"/>
    </w:rPr>
  </w:style>
  <w:style w:type="character" w:styleId="WW8Num15z3" w:customStyle="1">
    <w:name w:val="WW8Num15z3"/>
    <w:rPr>
      <w:w w:val="100"/>
      <w:position w:val="-1"/>
      <w:effect w:val="none"/>
      <w:vertAlign w:val="baseline"/>
      <w:cs w:val="0"/>
      <w:em w:val="none"/>
    </w:rPr>
  </w:style>
  <w:style w:type="character" w:styleId="WW8Num15z4" w:customStyle="1">
    <w:name w:val="WW8Num15z4"/>
    <w:rPr>
      <w:w w:val="100"/>
      <w:position w:val="-1"/>
      <w:effect w:val="none"/>
      <w:vertAlign w:val="baseline"/>
      <w:cs w:val="0"/>
      <w:em w:val="none"/>
    </w:rPr>
  </w:style>
  <w:style w:type="character" w:styleId="WW8Num15z5" w:customStyle="1">
    <w:name w:val="WW8Num15z5"/>
    <w:rPr>
      <w:w w:val="100"/>
      <w:position w:val="-1"/>
      <w:effect w:val="none"/>
      <w:vertAlign w:val="baseline"/>
      <w:cs w:val="0"/>
      <w:em w:val="none"/>
    </w:rPr>
  </w:style>
  <w:style w:type="character" w:styleId="WW8Num15z6" w:customStyle="1">
    <w:name w:val="WW8Num15z6"/>
    <w:rPr>
      <w:w w:val="100"/>
      <w:position w:val="-1"/>
      <w:effect w:val="none"/>
      <w:vertAlign w:val="baseline"/>
      <w:cs w:val="0"/>
      <w:em w:val="none"/>
    </w:rPr>
  </w:style>
  <w:style w:type="character" w:styleId="WW8Num15z7" w:customStyle="1">
    <w:name w:val="WW8Num15z7"/>
    <w:rPr>
      <w:w w:val="100"/>
      <w:position w:val="-1"/>
      <w:effect w:val="none"/>
      <w:vertAlign w:val="baseline"/>
      <w:cs w:val="0"/>
      <w:em w:val="none"/>
    </w:rPr>
  </w:style>
  <w:style w:type="character" w:styleId="WW8Num15z8" w:customStyle="1">
    <w:name w:val="WW8Num15z8"/>
    <w:rPr>
      <w:w w:val="100"/>
      <w:position w:val="-1"/>
      <w:effect w:val="none"/>
      <w:vertAlign w:val="baseline"/>
      <w:cs w:val="0"/>
      <w:em w:val="none"/>
    </w:rPr>
  </w:style>
  <w:style w:type="character" w:styleId="Domylnaczcionkaakapitu1" w:customStyle="1">
    <w:name w:val="Domyślna czcionka akapitu1"/>
    <w:rPr>
      <w:w w:val="100"/>
      <w:position w:val="-1"/>
      <w:effect w:val="none"/>
      <w:vertAlign w:val="baseline"/>
      <w:cs w:val="0"/>
      <w:em w:val="none"/>
    </w:rPr>
  </w:style>
  <w:style w:type="character" w:styleId="WW8Num13z1" w:customStyle="1">
    <w:name w:val="WW8Num13z1"/>
    <w:rPr>
      <w:w w:val="100"/>
      <w:position w:val="-1"/>
      <w:effect w:val="none"/>
      <w:vertAlign w:val="baseline"/>
      <w:cs w:val="0"/>
      <w:em w:val="none"/>
    </w:rPr>
  </w:style>
  <w:style w:type="character" w:styleId="WW8Num13z2" w:customStyle="1">
    <w:name w:val="WW8Num13z2"/>
    <w:rPr>
      <w:w w:val="100"/>
      <w:position w:val="-1"/>
      <w:effect w:val="none"/>
      <w:vertAlign w:val="baseline"/>
      <w:cs w:val="0"/>
      <w:em w:val="none"/>
    </w:rPr>
  </w:style>
  <w:style w:type="character" w:styleId="WW8Num13z3" w:customStyle="1">
    <w:name w:val="WW8Num13z3"/>
    <w:rPr>
      <w:w w:val="100"/>
      <w:position w:val="-1"/>
      <w:effect w:val="none"/>
      <w:vertAlign w:val="baseline"/>
      <w:cs w:val="0"/>
      <w:em w:val="none"/>
    </w:rPr>
  </w:style>
  <w:style w:type="character" w:styleId="WW8Num13z4" w:customStyle="1">
    <w:name w:val="WW8Num13z4"/>
    <w:rPr>
      <w:w w:val="100"/>
      <w:position w:val="-1"/>
      <w:effect w:val="none"/>
      <w:vertAlign w:val="baseline"/>
      <w:cs w:val="0"/>
      <w:em w:val="none"/>
    </w:rPr>
  </w:style>
  <w:style w:type="character" w:styleId="WW8Num13z5" w:customStyle="1">
    <w:name w:val="WW8Num13z5"/>
    <w:rPr>
      <w:w w:val="100"/>
      <w:position w:val="-1"/>
      <w:effect w:val="none"/>
      <w:vertAlign w:val="baseline"/>
      <w:cs w:val="0"/>
      <w:em w:val="none"/>
    </w:rPr>
  </w:style>
  <w:style w:type="character" w:styleId="WW8Num13z6" w:customStyle="1">
    <w:name w:val="WW8Num13z6"/>
    <w:rPr>
      <w:w w:val="100"/>
      <w:position w:val="-1"/>
      <w:effect w:val="none"/>
      <w:vertAlign w:val="baseline"/>
      <w:cs w:val="0"/>
      <w:em w:val="none"/>
    </w:rPr>
  </w:style>
  <w:style w:type="character" w:styleId="WW8Num13z7" w:customStyle="1">
    <w:name w:val="WW8Num13z7"/>
    <w:rPr>
      <w:w w:val="100"/>
      <w:position w:val="-1"/>
      <w:effect w:val="none"/>
      <w:vertAlign w:val="baseline"/>
      <w:cs w:val="0"/>
      <w:em w:val="none"/>
    </w:rPr>
  </w:style>
  <w:style w:type="character" w:styleId="WW8Num13z8" w:customStyle="1">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styleId="ListLabel1" w:customStyle="1">
    <w:name w:val="ListLabel 1"/>
    <w:rPr>
      <w:b w:val="1"/>
      <w:w w:val="100"/>
      <w:position w:val="-1"/>
      <w:effect w:val="none"/>
      <w:vertAlign w:val="baseline"/>
      <w:cs w:val="0"/>
      <w:em w:val="none"/>
    </w:rPr>
  </w:style>
  <w:style w:type="character" w:styleId="ListLabel2" w:customStyle="1">
    <w:name w:val="ListLabel 2"/>
    <w:rPr>
      <w:w w:val="100"/>
      <w:position w:val="-1"/>
      <w:sz w:val="20"/>
      <w:effect w:val="none"/>
      <w:vertAlign w:val="baseline"/>
      <w:cs w:val="0"/>
      <w:em w:val="none"/>
    </w:rPr>
  </w:style>
  <w:style w:type="character" w:styleId="ListLabel3" w:customStyle="1">
    <w:name w:val="ListLabel 3"/>
    <w:rPr>
      <w:w w:val="100"/>
      <w:position w:val="-1"/>
      <w:effect w:val="none"/>
      <w:vertAlign w:val="baseline"/>
      <w:cs w:val="0"/>
      <w:em w:val="none"/>
    </w:rPr>
  </w:style>
  <w:style w:type="character" w:styleId="ListLabel4" w:customStyle="1">
    <w:name w:val="ListLabel 4"/>
    <w:rPr>
      <w:w w:val="100"/>
      <w:position w:val="-1"/>
      <w:effect w:val="none"/>
      <w:vertAlign w:val="baseline"/>
      <w:cs w:val="0"/>
      <w:em w:val="none"/>
    </w:rPr>
  </w:style>
  <w:style w:type="character" w:styleId="Symbolewypunktowania" w:customStyle="1">
    <w:name w:val="Symbole wypunktowania"/>
    <w:rPr>
      <w:rFonts w:ascii="OpenSymbol" w:cs="OpenSymbol" w:eastAsia="OpenSymbol" w:hAnsi="OpenSymbol"/>
      <w:w w:val="100"/>
      <w:position w:val="-1"/>
      <w:effect w:val="none"/>
      <w:vertAlign w:val="baseline"/>
      <w:cs w:val="0"/>
      <w:em w:val="none"/>
    </w:rPr>
  </w:style>
  <w:style w:type="character" w:styleId="apple-converted-space" w:customStyle="1">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Znakinumeracji" w:customStyle="1">
    <w:name w:val="Znaki numeracji"/>
    <w:rPr>
      <w:w w:val="100"/>
      <w:position w:val="-1"/>
      <w:effect w:val="none"/>
      <w:vertAlign w:val="baseline"/>
      <w:cs w:val="0"/>
      <w:em w:val="none"/>
    </w:rPr>
  </w:style>
  <w:style w:type="paragraph" w:styleId="Nagwek20" w:customStyle="1">
    <w:name w:val="Nagłówek2"/>
    <w:basedOn w:val="Normalny"/>
    <w:next w:val="Tekstpodstawowy"/>
    <w:pPr>
      <w:keepNext w:val="1"/>
      <w:spacing w:after="120" w:before="240"/>
    </w:pPr>
    <w:rPr>
      <w:rFonts w:ascii="Arial" w:cs="Mangal" w:eastAsia="Microsoft YaHei" w:hAnsi="Arial"/>
      <w:sz w:val="28"/>
      <w:szCs w:val="28"/>
    </w:rPr>
  </w:style>
  <w:style w:type="paragraph" w:styleId="Tekstpodstawowy">
    <w:name w:val="Body Text"/>
    <w:basedOn w:val="Normalny"/>
    <w:pPr>
      <w:ind w:left="0" w:firstLine="0"/>
      <w:jc w:val="both"/>
    </w:pPr>
    <w:rPr>
      <w:rFonts w:ascii="Arial" w:cs="Arial" w:eastAsia="SimSun" w:hAnsi="Arial"/>
      <w:sz w:val="20"/>
    </w:rPr>
  </w:style>
  <w:style w:type="paragraph" w:styleId="Lista">
    <w:name w:val="List"/>
    <w:basedOn w:val="Tekstpodstawowy"/>
    <w:rPr>
      <w:rFonts w:cs="Mangal"/>
    </w:rPr>
  </w:style>
  <w:style w:type="paragraph" w:styleId="Podpis2" w:customStyle="1">
    <w:name w:val="Podpis2"/>
    <w:basedOn w:val="Normalny"/>
    <w:pPr>
      <w:suppressLineNumbers w:val="1"/>
      <w:spacing w:after="120" w:before="120"/>
    </w:pPr>
    <w:rPr>
      <w:i w:val="1"/>
      <w:iCs w:val="1"/>
    </w:rPr>
  </w:style>
  <w:style w:type="paragraph" w:styleId="Indeks" w:customStyle="1">
    <w:name w:val="Indeks"/>
    <w:basedOn w:val="Normalny"/>
    <w:pPr>
      <w:suppressLineNumbers w:val="1"/>
    </w:pPr>
  </w:style>
  <w:style w:type="paragraph" w:styleId="Nagwek10" w:customStyle="1">
    <w:name w:val="Nagłówek1"/>
    <w:basedOn w:val="Normalny"/>
    <w:next w:val="Tekstpodstawowy"/>
    <w:pPr>
      <w:keepNext w:val="1"/>
      <w:spacing w:after="120" w:before="240"/>
    </w:pPr>
    <w:rPr>
      <w:rFonts w:ascii="Arial" w:cs="Mangal" w:eastAsia="Microsoft YaHei" w:hAnsi="Arial"/>
      <w:sz w:val="28"/>
      <w:szCs w:val="28"/>
    </w:rPr>
  </w:style>
  <w:style w:type="paragraph" w:styleId="Podpis1" w:customStyle="1">
    <w:name w:val="Podpis1"/>
    <w:basedOn w:val="Normalny"/>
    <w:pPr>
      <w:suppressLineNumbers w:val="1"/>
      <w:spacing w:after="120" w:before="120"/>
    </w:pPr>
    <w:rPr>
      <w:i w:val="1"/>
      <w:iCs w:val="1"/>
    </w:rPr>
  </w:style>
  <w:style w:type="paragraph" w:styleId="NormalnyWeb">
    <w:name w:val="Normal (Web)"/>
    <w:basedOn w:val="Normalny"/>
    <w:pPr>
      <w:spacing w:after="100" w:before="100"/>
      <w:ind w:left="0" w:firstLine="0"/>
    </w:pPr>
  </w:style>
  <w:style w:type="paragraph" w:styleId="Podtytu">
    <w:name w:val="Subtitle"/>
    <w:basedOn w:val="Normalny"/>
    <w:next w:val="Normalny"/>
    <w:uiPriority w:val="11"/>
    <w:qFormat w:val="1"/>
    <w:pPr>
      <w:keepNext w:val="1"/>
      <w:keepLines w:val="1"/>
      <w:spacing w:after="80" w:before="360"/>
    </w:pPr>
    <w:rPr>
      <w:rFonts w:ascii="Georgia" w:cs="Georgia" w:eastAsia="Georgia" w:hAnsi="Georgia"/>
      <w:i w:val="1"/>
      <w:color w:val="666666"/>
      <w:sz w:val="48"/>
      <w:szCs w:val="48"/>
    </w:rPr>
  </w:style>
  <w:style w:type="paragraph" w:styleId="Stopka">
    <w:name w:val="footer"/>
    <w:basedOn w:val="Normalny"/>
    <w:pPr>
      <w:suppressLineNumbers w:val="1"/>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cs="Arial Narrow" w:eastAsia="SimSun" w:hAnsi="Arial Narrow"/>
      <w:sz w:val="20"/>
      <w:szCs w:val="20"/>
    </w:rPr>
  </w:style>
  <w:style w:type="paragraph" w:styleId="StylIwony" w:customStyle="1">
    <w:name w:val="Styl Iwony"/>
    <w:basedOn w:val="Normalny"/>
    <w:pPr>
      <w:spacing w:after="120" w:before="120"/>
      <w:ind w:left="0" w:firstLine="0"/>
      <w:jc w:val="both"/>
    </w:pPr>
    <w:rPr>
      <w:rFonts w:ascii="Bookman Old Style" w:cs="Bookman Old Style" w:eastAsia="SimSun" w:hAnsi="Bookman Old Style"/>
      <w:szCs w:val="20"/>
    </w:rPr>
  </w:style>
  <w:style w:type="paragraph" w:styleId="tekstost" w:customStyle="1">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val="1"/>
      <w:ind w:left="0" w:firstLine="0"/>
    </w:pPr>
    <w:rPr>
      <w:b w:val="1"/>
      <w:bCs w:val="1"/>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styleId="Spistreci10" w:customStyle="1">
    <w:name w:val="Spis treści 10"/>
    <w:basedOn w:val="Indeks"/>
    <w:pPr>
      <w:tabs>
        <w:tab w:val="right" w:leader="dot" w:pos="7091"/>
      </w:tabs>
      <w:ind w:left="2547" w:firstLine="0"/>
    </w:pPr>
  </w:style>
  <w:style w:type="paragraph" w:styleId="Zawartotabeli" w:customStyle="1">
    <w:name w:val="Zawartość tabeli"/>
    <w:basedOn w:val="Normalny"/>
    <w:pPr>
      <w:suppressLineNumbers w:val="1"/>
    </w:pPr>
  </w:style>
  <w:style w:type="paragraph" w:styleId="Nagwektabeli" w:customStyle="1">
    <w:name w:val="Nagłówek tabeli"/>
    <w:basedOn w:val="Zawartotabeli"/>
    <w:pPr>
      <w:jc w:val="center"/>
    </w:pPr>
    <w:rPr>
      <w:b w:val="1"/>
      <w:bCs w:val="1"/>
    </w:rPr>
  </w:style>
  <w:style w:type="paragraph" w:styleId="Nagwek">
    <w:name w:val="header"/>
    <w:basedOn w:val="Normalny"/>
    <w:pPr>
      <w:suppressLineNumbers w:val="1"/>
      <w:tabs>
        <w:tab w:val="center" w:pos="4819"/>
        <w:tab w:val="right" w:pos="9638"/>
      </w:tabs>
    </w:pPr>
  </w:style>
  <w:style w:type="paragraph" w:styleId="Standard" w:customStyle="1">
    <w:name w:val="Standard"/>
    <w:pPr>
      <w:widowControl w:val="0"/>
      <w:spacing w:line="1" w:lineRule="atLeast"/>
      <w:ind w:left="-1" w:leftChars="-1" w:hanging="1" w:hangingChars="1"/>
      <w:textDirection w:val="btLr"/>
      <w:textAlignment w:val="baseline"/>
      <w:outlineLvl w:val="0"/>
    </w:pPr>
    <w:rPr>
      <w:rFonts w:ascii="Arial" w:cs="Arial" w:hAnsi="Arial"/>
      <w:kern w:val="1"/>
      <w:position w:val="-1"/>
      <w:lang w:eastAsia="ar-SA"/>
    </w:rPr>
  </w:style>
  <w:style w:type="paragraph" w:styleId="Tekstdymka">
    <w:name w:val="Balloon Text"/>
    <w:basedOn w:val="Normalny"/>
    <w:qFormat w:val="1"/>
    <w:rPr>
      <w:rFonts w:ascii="Tahoma" w:cs="Mangal" w:eastAsia="SimSun" w:hAnsi="Tahoma"/>
      <w:sz w:val="16"/>
      <w:szCs w:val="14"/>
    </w:rPr>
  </w:style>
  <w:style w:type="character" w:styleId="TekstdymkaZnak" w:customStyle="1">
    <w:name w:val="Tekst dymka Znak"/>
    <w:rPr>
      <w:rFonts w:ascii="Tahoma" w:cs="Mangal" w:eastAsia="SimSun" w:hAnsi="Tahoma"/>
      <w:w w:val="100"/>
      <w:kern w:val="1"/>
      <w:position w:val="-1"/>
      <w:sz w:val="16"/>
      <w:szCs w:val="14"/>
      <w:effect w:val="none"/>
      <w:vertAlign w:val="baseline"/>
      <w:cs w:val="0"/>
      <w:em w:val="none"/>
      <w:lang w:bidi="hi-IN" w:eastAsia="hi-IN"/>
    </w:rPr>
  </w:style>
  <w:style w:type="paragraph" w:styleId="AkapitzlistNormalAkapitzlist31TytuyAkapitzlist3" w:customStyle="1">
    <w:name w:val="Akapit z listą;Normal;Akapit z listą31;Tytuły;Akapit z listą3"/>
    <w:basedOn w:val="Normalny"/>
    <w:pPr>
      <w:spacing w:after="120"/>
      <w:ind w:left="708"/>
      <w:jc w:val="both"/>
    </w:pPr>
    <w:rPr>
      <w:kern w:val="0"/>
      <w:lang w:bidi="ar-SA" w:eastAsia="ar-SA"/>
    </w:rPr>
  </w:style>
  <w:style w:type="table" w:styleId="a" w:customStyle="1">
    <w:basedOn w:val="TableNormal"/>
    <w:tblPr>
      <w:tblStyleRowBandSize w:val="1"/>
      <w:tblStyleColBandSize w:val="1"/>
      <w:tblCellMar>
        <w:top w:w="0.0" w:type="dxa"/>
        <w:left w:w="40.0" w:type="dxa"/>
        <w:bottom w:w="0.0" w:type="dxa"/>
        <w:right w:w="40.0" w:type="dxa"/>
      </w:tblCellMar>
    </w:tblPr>
  </w:style>
  <w:style w:type="table" w:styleId="a0" w:customStyle="1">
    <w:basedOn w:val="TableNormal"/>
    <w:tblPr>
      <w:tblStyleRowBandSize w:val="1"/>
      <w:tblStyleColBandSize w:val="1"/>
      <w:tblCellMar>
        <w:top w:w="0.0" w:type="dxa"/>
        <w:left w:w="40.0" w:type="dxa"/>
        <w:bottom w:w="0.0" w:type="dxa"/>
        <w:right w:w="4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40.0" w:type="dxa"/>
        <w:bottom w:w="0.0" w:type="dxa"/>
        <w:right w:w="40.0" w:type="dxa"/>
      </w:tblCellMar>
    </w:tblPr>
  </w:style>
  <w:style w:type="table" w:styleId="Table2">
    <w:basedOn w:val="TableNormal"/>
    <w:tblPr>
      <w:tblStyleRowBandSize w:val="1"/>
      <w:tblStyleColBandSize w:val="1"/>
      <w:tblCellMar>
        <w:top w:w="0.0" w:type="dxa"/>
        <w:left w:w="40.0" w:type="dxa"/>
        <w:bottom w:w="0.0" w:type="dxa"/>
        <w:right w:w="4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klep.pkn.pl/pn-c-96170-1965p.html" TargetMode="External"/><Relationship Id="rId22" Type="http://schemas.openxmlformats.org/officeDocument/2006/relationships/footer" Target="footer1.xml"/><Relationship Id="rId10" Type="http://schemas.openxmlformats.org/officeDocument/2006/relationships/hyperlink" Target="http://sklep.pkn.pl/pn-en-13043-2004p.html" TargetMode="External"/><Relationship Id="rId21" Type="http://schemas.openxmlformats.org/officeDocument/2006/relationships/footer" Target="footer3.xml"/><Relationship Id="rId13" Type="http://schemas.openxmlformats.org/officeDocument/2006/relationships/hyperlink" Target="http://sklep.pkn.pl/pn-en-13043-2004p.html" TargetMode="External"/><Relationship Id="rId12" Type="http://schemas.openxmlformats.org/officeDocument/2006/relationships/hyperlink" Target="http://sklep.pkn.pl/pn-en-12591-2004p.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klep.pkn.pl/pn-en-13043-2004p.html" TargetMode="External"/><Relationship Id="rId15" Type="http://schemas.openxmlformats.org/officeDocument/2006/relationships/hyperlink" Target="http://sklep.pkn.pl/pn-en-1008-2004p.html" TargetMode="External"/><Relationship Id="rId14" Type="http://schemas.openxmlformats.org/officeDocument/2006/relationships/hyperlink" Target="http://sklep.pkn.pl/pn-en-197-1-2002p.html" TargetMode="External"/><Relationship Id="rId17" Type="http://schemas.openxmlformats.org/officeDocument/2006/relationships/header" Target="header2.xml"/><Relationship Id="rId16" Type="http://schemas.openxmlformats.org/officeDocument/2006/relationships/hyperlink" Target="http://sklep.pkn.pl/pn-en-13043-2004p.html"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eader" Target="header3.xml"/><Relationship Id="rId7" Type="http://schemas.openxmlformats.org/officeDocument/2006/relationships/hyperlink" Target="http://sklep.pkn.pl/pn-en-12591-2004p.html" TargetMode="External"/><Relationship Id="rId8" Type="http://schemas.openxmlformats.org/officeDocument/2006/relationships/hyperlink" Target="http://sklep.pkn.pl/pn-en-13043-2004p.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5PasM0FeQIYUv55AErlXb1lwMQ==">CgMxLjAyCGguZ2pkZ3hzMgloLjMwajB6bGw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R2kzQm1pOUFSbnRrcFFkVmdvdlliUVJKR0ZQajdWVG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2017-11-23T10:19:00Z</dcterms:created>
  <dc:creator>Jedryszek</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